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45054506">
                      <wp:simplePos x="0" y="0"/>
                      <wp:positionH relativeFrom="page">
                        <wp:posOffset>2743200</wp:posOffset>
                      </wp:positionH>
                      <wp:positionV relativeFrom="page">
                        <wp:posOffset>82550</wp:posOffset>
                      </wp:positionV>
                      <wp:extent cx="3688080" cy="561975"/>
                      <wp:effectExtent l="0" t="0" r="7620" b="9525"/>
                      <wp:wrapNone/>
                      <wp:docPr id="1" name="Text Box 1"/>
                      <wp:cNvGraphicFramePr/>
                      <a:graphic xmlns:a="http://schemas.openxmlformats.org/drawingml/2006/main">
                        <a:graphicData uri="http://schemas.microsoft.com/office/word/2010/wordprocessingShape">
                          <wps:wsp>
                            <wps:cNvSpPr txBox="1"/>
                            <wps:spPr>
                              <a:xfrm>
                                <a:off x="0" y="0"/>
                                <a:ext cx="3688080" cy="561975"/>
                              </a:xfrm>
                              <a:prstGeom prst="rect">
                                <a:avLst/>
                              </a:prstGeom>
                              <a:solidFill>
                                <a:schemeClr val="bg1"/>
                              </a:solidFill>
                              <a:ln w="6350">
                                <a:noFill/>
                              </a:ln>
                            </wps:spPr>
                            <wps:txbx>
                              <w:txbxContent>
                                <w:p w14:paraId="7BB28175" w14:textId="77777777" w:rsidR="00BC2C5D" w:rsidRDefault="00BC2C5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3in;margin-top:6.5pt;width:290.4pt;height:4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" o:allowincell="f" fillcolor="white [3212]" stroked="f" strokeweight=".5pt">
                      <v:textbox>
                        <w:txbxContent>
                          <w:p w14:paraId="7BB28175" w14:textId="77777777" w:rsidR="00BC2C5D" w:rsidRDefault="00BC2C5D"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7A4B86" w:rsidRDefault="00F862D6" w:rsidP="0077673A">
            <w:pPr>
              <w:rPr>
                <w:szCs w:val="14"/>
              </w:rPr>
            </w:pPr>
            <w:r w:rsidRPr="007A4B86">
              <w:rPr>
                <w:szCs w:val="14"/>
              </w:rPr>
              <w:t>Naše zn.</w:t>
            </w:r>
          </w:p>
        </w:tc>
        <w:tc>
          <w:tcPr>
            <w:tcW w:w="2552" w:type="dxa"/>
          </w:tcPr>
          <w:p w14:paraId="6202E3DD" w14:textId="108F978A" w:rsidR="00F862D6" w:rsidRPr="007A4B86" w:rsidRDefault="008E75A0" w:rsidP="008E75A0">
            <w:pPr>
              <w:rPr>
                <w:szCs w:val="14"/>
              </w:rPr>
            </w:pPr>
            <w:r w:rsidRPr="007A4B86">
              <w:rPr>
                <w:szCs w:val="14"/>
              </w:rPr>
              <w:t>8531</w:t>
            </w:r>
            <w:r w:rsidR="00B841EE" w:rsidRPr="007A4B86">
              <w:rPr>
                <w:szCs w:val="14"/>
              </w:rPr>
              <w:t>/</w:t>
            </w:r>
            <w:r w:rsidRPr="007A4B86">
              <w:rPr>
                <w:szCs w:val="14"/>
              </w:rPr>
              <w:t>2021</w:t>
            </w:r>
            <w:r w:rsidR="00621F7A" w:rsidRPr="007A4B86">
              <w:rPr>
                <w:szCs w:val="14"/>
              </w:rPr>
              <w:t>-SŽ</w:t>
            </w:r>
            <w:r w:rsidR="003E6B9A" w:rsidRPr="007A4B86">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7A4B86" w:rsidRDefault="00F862D6" w:rsidP="0077673A">
            <w:pPr>
              <w:rPr>
                <w:szCs w:val="14"/>
              </w:rPr>
            </w:pPr>
            <w:r w:rsidRPr="007A4B86">
              <w:rPr>
                <w:szCs w:val="14"/>
              </w:rPr>
              <w:t>Listů/příloh</w:t>
            </w:r>
          </w:p>
        </w:tc>
        <w:tc>
          <w:tcPr>
            <w:tcW w:w="2552" w:type="dxa"/>
          </w:tcPr>
          <w:p w14:paraId="4FEA24E4" w14:textId="7402D8EF" w:rsidR="00F862D6" w:rsidRPr="007A4B86" w:rsidRDefault="008E75A0" w:rsidP="007A4B86">
            <w:pPr>
              <w:rPr>
                <w:szCs w:val="14"/>
              </w:rPr>
            </w:pPr>
            <w:r w:rsidRPr="007A4B86">
              <w:rPr>
                <w:szCs w:val="14"/>
              </w:rPr>
              <w:t>1</w:t>
            </w:r>
            <w:r w:rsidR="007A4B86" w:rsidRPr="007A4B86">
              <w:rPr>
                <w:szCs w:val="14"/>
              </w:rPr>
              <w:t>2</w:t>
            </w:r>
            <w:r w:rsidR="003E6B9A" w:rsidRPr="007A4B86">
              <w:rPr>
                <w:szCs w:val="14"/>
              </w:rPr>
              <w:t>/</w:t>
            </w:r>
            <w:r w:rsidRPr="007A4B86">
              <w:rPr>
                <w:szCs w:val="14"/>
              </w:rPr>
              <w:t>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7A4B86"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6F40784D" w:rsidR="00F862D6" w:rsidRPr="001A6F12" w:rsidRDefault="008E75A0" w:rsidP="00FE3455">
            <w:pPr>
              <w:rPr>
                <w:szCs w:val="14"/>
              </w:rPr>
            </w:pPr>
            <w:r>
              <w:rPr>
                <w:szCs w:val="14"/>
              </w:rPr>
              <w:t>Mgr. Kateřina Lacigová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284670" w:rsidRDefault="009A7568" w:rsidP="009A7568">
            <w:pPr>
              <w:rPr>
                <w:szCs w:val="14"/>
              </w:rPr>
            </w:pPr>
            <w:r w:rsidRPr="00284670">
              <w:rPr>
                <w:szCs w:val="14"/>
              </w:rPr>
              <w:t>Mobil</w:t>
            </w:r>
          </w:p>
        </w:tc>
        <w:tc>
          <w:tcPr>
            <w:tcW w:w="2552" w:type="dxa"/>
          </w:tcPr>
          <w:p w14:paraId="58827F09" w14:textId="49B062A9" w:rsidR="009A7568" w:rsidRPr="00284670" w:rsidRDefault="008E75A0" w:rsidP="009A7568">
            <w:pPr>
              <w:rPr>
                <w:szCs w:val="14"/>
              </w:rPr>
            </w:pPr>
            <w:r w:rsidRPr="00284670">
              <w:rPr>
                <w:szCs w:val="14"/>
              </w:rPr>
              <w:t>+420 724 932 384</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284670" w:rsidRDefault="009A7568" w:rsidP="009A7568">
            <w:pPr>
              <w:rPr>
                <w:szCs w:val="14"/>
              </w:rPr>
            </w:pPr>
            <w:r w:rsidRPr="00284670">
              <w:rPr>
                <w:szCs w:val="14"/>
              </w:rPr>
              <w:t>E-mail</w:t>
            </w:r>
          </w:p>
        </w:tc>
        <w:tc>
          <w:tcPr>
            <w:tcW w:w="2552" w:type="dxa"/>
          </w:tcPr>
          <w:p w14:paraId="752E08ED" w14:textId="753D3871" w:rsidR="009A7568" w:rsidRPr="00284670" w:rsidRDefault="008E75A0" w:rsidP="006104F6">
            <w:pPr>
              <w:rPr>
                <w:szCs w:val="14"/>
              </w:rPr>
            </w:pPr>
            <w:r w:rsidRPr="00284670">
              <w:rPr>
                <w:szCs w:val="14"/>
              </w:rPr>
              <w:t>Lacigova@spravazeleznic.cz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284670" w:rsidRDefault="009A7568" w:rsidP="009A7568">
            <w:pPr>
              <w:rPr>
                <w:szCs w:val="14"/>
              </w:rPr>
            </w:pPr>
          </w:p>
        </w:tc>
        <w:tc>
          <w:tcPr>
            <w:tcW w:w="2552" w:type="dxa"/>
          </w:tcPr>
          <w:p w14:paraId="0C76C999" w14:textId="77777777" w:rsidR="009A7568" w:rsidRPr="00284670"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99B734" w:rsidR="009A7568" w:rsidRPr="00284670" w:rsidRDefault="008E75A0" w:rsidP="009A7568">
            <w:pPr>
              <w:rPr>
                <w:szCs w:val="14"/>
              </w:rPr>
            </w:pPr>
            <w:r w:rsidRPr="00284670">
              <w:rPr>
                <w:szCs w:val="14"/>
              </w:rPr>
              <w:t>Datum:</w:t>
            </w:r>
          </w:p>
        </w:tc>
        <w:tc>
          <w:tcPr>
            <w:tcW w:w="2552" w:type="dxa"/>
          </w:tcPr>
          <w:p w14:paraId="6D76E1B7" w14:textId="0BD2D060" w:rsidR="009A7568" w:rsidRPr="00284670" w:rsidRDefault="00284670" w:rsidP="009A7568">
            <w:pPr>
              <w:rPr>
                <w:szCs w:val="14"/>
              </w:rPr>
            </w:pPr>
            <w:r w:rsidRPr="00284670">
              <w:rPr>
                <w:szCs w:val="14"/>
              </w:rPr>
              <w:t>4</w:t>
            </w:r>
            <w:r w:rsidR="008E75A0" w:rsidRPr="00284670">
              <w:rPr>
                <w:szCs w:val="14"/>
              </w:rPr>
              <w:t>. června 2021</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284670"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11FDB73E" w14:textId="77777777" w:rsidR="008E75A0" w:rsidRDefault="00FC44E6" w:rsidP="00FC44E6">
      <w:pPr>
        <w:spacing w:after="0" w:line="240" w:lineRule="auto"/>
        <w:rPr>
          <w:rFonts w:eastAsia="Times New Roman" w:cs="Times New Roman"/>
          <w:lang w:eastAsia="cs-CZ"/>
        </w:rPr>
      </w:pPr>
      <w:r w:rsidRPr="00FC44E6">
        <w:rPr>
          <w:rFonts w:eastAsia="Times New Roman" w:cs="Times New Roman"/>
          <w:lang w:eastAsia="cs-CZ"/>
        </w:rPr>
        <w:t>Níže uvedený zadavatel Vás tímto vyzývá k podání nabídky ve veřejné zakázce</w:t>
      </w:r>
    </w:p>
    <w:p w14:paraId="153948DB" w14:textId="77777777" w:rsidR="008E75A0" w:rsidRDefault="008E75A0" w:rsidP="00FC44E6">
      <w:pPr>
        <w:spacing w:after="0" w:line="240" w:lineRule="auto"/>
        <w:rPr>
          <w:rFonts w:eastAsia="Times New Roman" w:cs="Times New Roman"/>
          <w:color w:val="000000"/>
          <w:lang w:eastAsia="cs-CZ"/>
        </w:rPr>
      </w:pPr>
    </w:p>
    <w:p w14:paraId="3EC7D635" w14:textId="77777777" w:rsidR="002C0B6B" w:rsidRDefault="002C0B6B" w:rsidP="008E75A0">
      <w:pPr>
        <w:spacing w:after="0" w:line="240" w:lineRule="auto"/>
        <w:rPr>
          <w:rFonts w:eastAsia="Times New Roman" w:cs="Times New Roman"/>
          <w:color w:val="000000"/>
          <w:lang w:eastAsia="cs-CZ"/>
        </w:rPr>
      </w:pPr>
    </w:p>
    <w:p w14:paraId="73EE1159" w14:textId="2AD67E76" w:rsidR="008E75A0" w:rsidRPr="00E97696" w:rsidRDefault="00FC44E6" w:rsidP="008E75A0">
      <w:pPr>
        <w:spacing w:after="0" w:line="240" w:lineRule="auto"/>
        <w:rPr>
          <w:rFonts w:eastAsia="Times New Roman" w:cs="Times New Roman"/>
          <w:b/>
          <w:bCs/>
          <w:i/>
          <w:lang w:eastAsia="cs-CZ"/>
        </w:rPr>
      </w:pPr>
      <w:r w:rsidRPr="008E75A0">
        <w:rPr>
          <w:rFonts w:eastAsia="Times New Roman" w:cs="Times New Roman"/>
          <w:color w:val="000000"/>
          <w:lang w:eastAsia="cs-CZ"/>
        </w:rPr>
        <w:t>na služby:</w:t>
      </w:r>
      <w:r w:rsidR="008E75A0">
        <w:rPr>
          <w:rFonts w:eastAsia="Times New Roman" w:cs="Times New Roman"/>
          <w:color w:val="000000"/>
          <w:lang w:eastAsia="cs-CZ"/>
        </w:rPr>
        <w:t xml:space="preserve"> </w:t>
      </w:r>
      <w:r w:rsidR="002C0B6B">
        <w:rPr>
          <w:rFonts w:eastAsia="Times New Roman" w:cs="Times New Roman"/>
          <w:b/>
          <w:bCs/>
          <w:lang w:eastAsia="cs-CZ"/>
        </w:rPr>
        <w:t>Výkon</w:t>
      </w:r>
      <w:r w:rsidR="008E75A0" w:rsidRPr="008E75A0">
        <w:rPr>
          <w:rFonts w:eastAsia="Times New Roman" w:cs="Times New Roman"/>
          <w:b/>
          <w:bCs/>
          <w:lang w:eastAsia="cs-CZ"/>
        </w:rPr>
        <w:t xml:space="preserve"> stavebního dozoru (asistent správce stavby)</w:t>
      </w:r>
      <w:r w:rsidR="00DE582F">
        <w:rPr>
          <w:rFonts w:eastAsia="Times New Roman" w:cs="Times New Roman"/>
          <w:b/>
          <w:bCs/>
          <w:lang w:eastAsia="cs-CZ"/>
        </w:rPr>
        <w:t xml:space="preserve"> na pozici </w:t>
      </w:r>
      <w:r w:rsidR="00DE582F" w:rsidRPr="00DE582F">
        <w:rPr>
          <w:b/>
        </w:rPr>
        <w:t>specialisty na mosty a inženýrské konstrukce</w:t>
      </w:r>
      <w:r w:rsidR="00DE582F">
        <w:rPr>
          <w:rFonts w:eastAsia="Times New Roman" w:cs="Times New Roman"/>
          <w:b/>
          <w:bCs/>
          <w:i/>
          <w:lang w:eastAsia="cs-CZ"/>
        </w:rPr>
        <w:t xml:space="preserve"> </w:t>
      </w:r>
      <w:r w:rsidR="00DE582F" w:rsidRPr="00DE582F">
        <w:rPr>
          <w:rFonts w:eastAsia="Times New Roman" w:cs="Times New Roman"/>
          <w:bCs/>
          <w:lang w:eastAsia="cs-CZ"/>
        </w:rPr>
        <w:t>při realizaci stavby</w:t>
      </w:r>
      <w:r w:rsidR="00DE582F">
        <w:rPr>
          <w:rFonts w:eastAsia="Times New Roman" w:cs="Times New Roman"/>
          <w:b/>
          <w:bCs/>
          <w:lang w:eastAsia="cs-CZ"/>
        </w:rPr>
        <w:t xml:space="preserve"> </w:t>
      </w:r>
    </w:p>
    <w:p w14:paraId="078D10CD" w14:textId="77777777" w:rsidR="002C0B6B" w:rsidRDefault="002C0B6B" w:rsidP="008E75A0">
      <w:pPr>
        <w:spacing w:after="0" w:line="240" w:lineRule="auto"/>
        <w:rPr>
          <w:rFonts w:eastAsia="Times New Roman" w:cs="Times New Roman"/>
          <w:lang w:eastAsia="cs-CZ"/>
        </w:rPr>
      </w:pPr>
    </w:p>
    <w:p w14:paraId="3E7C6E70" w14:textId="3A7076DF" w:rsidR="00FC44E6" w:rsidRPr="00FC44E6" w:rsidRDefault="00FC44E6" w:rsidP="008E75A0">
      <w:pPr>
        <w:spacing w:after="0" w:line="240" w:lineRule="auto"/>
        <w:rPr>
          <w:rFonts w:eastAsia="Times New Roman" w:cs="Times New Roman"/>
          <w:lang w:eastAsia="cs-CZ"/>
        </w:rPr>
      </w:pPr>
      <w:r w:rsidRPr="00FC44E6">
        <w:rPr>
          <w:rFonts w:eastAsia="Times New Roman" w:cs="Times New Roman"/>
          <w:lang w:eastAsia="cs-CZ"/>
        </w:rPr>
        <w:t>s</w:t>
      </w:r>
      <w:r w:rsidR="008E75A0">
        <w:rPr>
          <w:rFonts w:eastAsia="Times New Roman" w:cs="Times New Roman"/>
          <w:lang w:eastAsia="cs-CZ"/>
        </w:rPr>
        <w:t> </w:t>
      </w:r>
      <w:r w:rsidRPr="00FC44E6">
        <w:rPr>
          <w:rFonts w:eastAsia="Times New Roman" w:cs="Times New Roman"/>
          <w:lang w:eastAsia="cs-CZ"/>
        </w:rPr>
        <w:t>názvem</w:t>
      </w:r>
      <w:r w:rsidR="008E75A0">
        <w:rPr>
          <w:rFonts w:eastAsia="Times New Roman" w:cs="Times New Roman"/>
          <w:lang w:eastAsia="cs-CZ"/>
        </w:rPr>
        <w:t>:</w:t>
      </w:r>
      <w:r w:rsidRPr="00FC44E6">
        <w:rPr>
          <w:rFonts w:eastAsia="Times New Roman" w:cs="Times New Roman"/>
          <w:b/>
          <w:lang w:eastAsia="cs-CZ"/>
        </w:rPr>
        <w:t xml:space="preserve"> </w:t>
      </w:r>
      <w:r w:rsidRPr="008E75A0">
        <w:rPr>
          <w:rFonts w:eastAsia="Times New Roman" w:cs="Times New Roman"/>
          <w:lang w:eastAsia="cs-CZ"/>
        </w:rPr>
        <w:t>„</w:t>
      </w:r>
      <w:r w:rsidR="008E75A0" w:rsidRPr="008E75A0">
        <w:rPr>
          <w:rStyle w:val="Nadpisvtabulce"/>
        </w:rPr>
        <w:t>Brno-Maloměřice St. 6 – Adamov, BC</w:t>
      </w:r>
      <w:r w:rsidRPr="008E75A0">
        <w:rPr>
          <w:rFonts w:eastAsia="Times New Roman" w:cs="Times New Roman"/>
          <w:lang w:eastAsia="cs-CZ"/>
        </w:rPr>
        <w:t>“</w:t>
      </w:r>
    </w:p>
    <w:p w14:paraId="0BB07D34" w14:textId="77777777" w:rsidR="002C0B6B" w:rsidRDefault="002C0B6B" w:rsidP="00FC44E6">
      <w:pPr>
        <w:widowControl w:val="0"/>
        <w:autoSpaceDE w:val="0"/>
        <w:autoSpaceDN w:val="0"/>
        <w:spacing w:after="0" w:line="240" w:lineRule="auto"/>
        <w:rPr>
          <w:rFonts w:eastAsia="Times New Roman" w:cs="Times New Roman"/>
          <w:color w:val="000000"/>
          <w:lang w:eastAsia="cs-CZ"/>
        </w:rPr>
      </w:pPr>
    </w:p>
    <w:p w14:paraId="4006DCF8" w14:textId="77777777" w:rsidR="002C0B6B" w:rsidRDefault="002C0B6B" w:rsidP="00FC44E6">
      <w:pPr>
        <w:widowControl w:val="0"/>
        <w:autoSpaceDE w:val="0"/>
        <w:autoSpaceDN w:val="0"/>
        <w:spacing w:after="0" w:line="240" w:lineRule="auto"/>
        <w:rPr>
          <w:rFonts w:eastAsia="Times New Roman" w:cs="Times New Roman"/>
          <w:color w:val="000000"/>
          <w:lang w:eastAsia="cs-CZ"/>
        </w:rPr>
      </w:pPr>
    </w:p>
    <w:p w14:paraId="46A58EA3" w14:textId="7C3CB55E"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w:t>
      </w:r>
      <w:r w:rsidR="008E75A0">
        <w:rPr>
          <w:rFonts w:eastAsia="Times New Roman" w:cs="Times New Roman"/>
          <w:lang w:eastAsia="cs-CZ"/>
        </w:rPr>
        <w:t xml:space="preserve"> 61721144</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95F68FC" w14:textId="3A8C914E"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8E75A0">
        <w:rPr>
          <w:rFonts w:eastAsia="Times New Roman" w:cs="Times New Roman"/>
          <w:lang w:eastAsia="cs-CZ"/>
        </w:rPr>
        <w:t xml:space="preserve">. </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2C0B6B">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211955D8" w:rsidR="000C0877" w:rsidRDefault="000C0877" w:rsidP="000C0877">
      <w:pPr>
        <w:spacing w:after="0" w:line="240" w:lineRule="auto"/>
        <w:ind w:left="426"/>
        <w:jc w:val="both"/>
        <w:rPr>
          <w:rFonts w:eastAsia="Times New Roman" w:cs="Times New Roman"/>
          <w:bCs/>
          <w:i/>
          <w:lang w:eastAsia="cs-CZ"/>
        </w:rPr>
      </w:pPr>
    </w:p>
    <w:p w14:paraId="63FEFE7B" w14:textId="77777777" w:rsidR="002C0B6B" w:rsidRDefault="002C0B6B" w:rsidP="000C0877">
      <w:pPr>
        <w:spacing w:after="0" w:line="240" w:lineRule="auto"/>
        <w:ind w:left="426"/>
        <w:jc w:val="both"/>
        <w:rPr>
          <w:rFonts w:eastAsia="Times New Roman" w:cs="Times New Roman"/>
          <w:bCs/>
          <w:i/>
          <w:lang w:eastAsia="cs-CZ"/>
        </w:rPr>
      </w:pPr>
    </w:p>
    <w:p w14:paraId="63CE2D7B" w14:textId="77777777" w:rsidR="00FC44E6" w:rsidRPr="00FC44E6" w:rsidRDefault="00FC44E6" w:rsidP="002C0B6B">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57B7D9EF"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p>
    <w:p w14:paraId="55109326" w14:textId="77777777" w:rsidR="008E75A0" w:rsidRPr="00FC44E6" w:rsidRDefault="008E75A0" w:rsidP="008E75A0">
      <w:pPr>
        <w:spacing w:after="0" w:line="240" w:lineRule="auto"/>
        <w:ind w:left="426"/>
        <w:jc w:val="both"/>
        <w:rPr>
          <w:rFonts w:eastAsia="Times New Roman" w:cs="Times New Roman"/>
          <w:lang w:eastAsia="cs-CZ"/>
        </w:rPr>
      </w:pPr>
      <w:r w:rsidRPr="00702393">
        <w:t xml:space="preserve">Mgr. Kateřina Lacigová, e-mail: </w:t>
      </w:r>
      <w:r w:rsidRPr="00702393">
        <w:rPr>
          <w:rStyle w:val="Hypertextovodkaz"/>
        </w:rPr>
        <w:t>Lacigova@s</w:t>
      </w:r>
      <w:r>
        <w:rPr>
          <w:rStyle w:val="Hypertextovodkaz"/>
        </w:rPr>
        <w:t>pravazeleznic</w:t>
      </w:r>
      <w:r w:rsidRPr="00702393">
        <w:rPr>
          <w:rFonts w:eastAsia="Times New Roman" w:cs="Times New Roman"/>
          <w:lang w:eastAsia="cs-CZ"/>
        </w:rPr>
        <w:t xml:space="preserve">, </w:t>
      </w:r>
      <w:r w:rsidRPr="00702393">
        <w:rPr>
          <w:rFonts w:eastAsia="Times New Roman" w:cs="Times New Roman"/>
          <w:u w:val="single"/>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2C0B6B">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0E9798CD"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2C0B6B">
        <w:rPr>
          <w:rFonts w:eastAsia="Times New Roman" w:cs="Times New Roman"/>
          <w:lang w:eastAsia="cs-CZ"/>
        </w:rPr>
        <w:t xml:space="preserve"> </w:t>
      </w:r>
      <w:r w:rsidR="002C0B6B" w:rsidRPr="002C0B6B">
        <w:rPr>
          <w:rFonts w:eastAsia="Times New Roman" w:cs="Arial"/>
          <w:b/>
          <w:lang w:eastAsia="cs-CZ"/>
        </w:rPr>
        <w:t>1 440 000,-</w:t>
      </w:r>
      <w:r w:rsidRPr="002C0B6B">
        <w:rPr>
          <w:rFonts w:eastAsia="Times New Roman" w:cs="Times New Roman"/>
          <w:b/>
          <w:lang w:eastAsia="cs-CZ"/>
        </w:rPr>
        <w:t xml:space="preserve"> </w:t>
      </w:r>
      <w:r w:rsidRPr="00F01FED">
        <w:rPr>
          <w:rFonts w:eastAsia="Times New Roman" w:cs="Times New Roman"/>
          <w:b/>
          <w:lang w:eastAsia="cs-CZ"/>
        </w:rPr>
        <w:t>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71141B61" w14:textId="1C8C3B2B" w:rsidR="002C0B6B" w:rsidRPr="00823198" w:rsidRDefault="00F01FED" w:rsidP="002C0B6B">
      <w:pPr>
        <w:ind w:left="426"/>
        <w:jc w:val="both"/>
        <w:rPr>
          <w:rFonts w:cs="Arial"/>
          <w:bCs/>
        </w:rPr>
      </w:pPr>
      <w:r w:rsidRPr="00F01FED">
        <w:rPr>
          <w:rFonts w:eastAsia="Times New Roman" w:cs="Times New Roman"/>
          <w:b/>
          <w:lang w:eastAsia="cs-CZ"/>
        </w:rPr>
        <w:t>Předmětem VZ je</w:t>
      </w:r>
      <w:r w:rsidR="002C0B6B">
        <w:rPr>
          <w:rFonts w:eastAsia="Times New Roman" w:cs="Times New Roman"/>
          <w:b/>
          <w:lang w:eastAsia="cs-CZ"/>
        </w:rPr>
        <w:t xml:space="preserve"> </w:t>
      </w:r>
      <w:r w:rsidR="002C0B6B">
        <w:rPr>
          <w:rFonts w:cs="Arial"/>
        </w:rPr>
        <w:t>výkon stavebního dozoru (asistenta správce stavby)</w:t>
      </w:r>
      <w:r w:rsidR="00DE582F">
        <w:rPr>
          <w:rFonts w:cs="Arial"/>
        </w:rPr>
        <w:t xml:space="preserve"> </w:t>
      </w:r>
      <w:r w:rsidR="00DE582F" w:rsidRPr="00DE582F">
        <w:rPr>
          <w:rFonts w:eastAsia="Times New Roman" w:cs="Times New Roman"/>
          <w:bCs/>
          <w:lang w:eastAsia="cs-CZ"/>
        </w:rPr>
        <w:t xml:space="preserve">na pozici </w:t>
      </w:r>
      <w:r w:rsidR="00DE582F" w:rsidRPr="00DE582F">
        <w:t>specialisty na mosty a inženýrské konstrukce</w:t>
      </w:r>
      <w:r w:rsidR="00DE582F" w:rsidRPr="00DE582F">
        <w:rPr>
          <w:rFonts w:eastAsia="Times New Roman" w:cs="Times New Roman"/>
          <w:b/>
          <w:bCs/>
          <w:i/>
          <w:lang w:eastAsia="cs-CZ"/>
        </w:rPr>
        <w:t xml:space="preserve"> </w:t>
      </w:r>
      <w:r w:rsidR="002C0B6B">
        <w:rPr>
          <w:rFonts w:cs="Arial"/>
        </w:rPr>
        <w:t>při realizaci</w:t>
      </w:r>
      <w:r w:rsidR="007A4B86">
        <w:rPr>
          <w:rFonts w:cs="Arial"/>
        </w:rPr>
        <w:t xml:space="preserve"> stavby</w:t>
      </w:r>
      <w:r w:rsidR="002C0B6B">
        <w:rPr>
          <w:rFonts w:cs="Arial"/>
        </w:rPr>
        <w:t xml:space="preserve"> </w:t>
      </w:r>
      <w:r w:rsidR="002C0B6B" w:rsidRPr="00DE582F">
        <w:rPr>
          <w:rFonts w:eastAsia="Times New Roman" w:cs="Arial"/>
          <w:b/>
          <w:bCs/>
          <w:color w:val="000000"/>
          <w:lang w:eastAsia="cs-CZ"/>
        </w:rPr>
        <w:t>„</w:t>
      </w:r>
      <w:r w:rsidR="002C0B6B" w:rsidRPr="00DE582F">
        <w:rPr>
          <w:rStyle w:val="Nadpisvtabulce"/>
          <w:b w:val="0"/>
        </w:rPr>
        <w:t>Brno-Maloměřice St. 6 – Adamov, BC</w:t>
      </w:r>
      <w:r w:rsidR="002C0B6B" w:rsidRPr="00DE582F">
        <w:rPr>
          <w:rFonts w:eastAsia="Times New Roman" w:cs="Arial"/>
          <w:b/>
          <w:bCs/>
          <w:color w:val="000000"/>
          <w:lang w:eastAsia="cs-CZ"/>
        </w:rPr>
        <w:t>“</w:t>
      </w:r>
      <w:r w:rsidR="002C0B6B" w:rsidRPr="00DE582F">
        <w:rPr>
          <w:rFonts w:cs="Arial"/>
          <w:b/>
        </w:rPr>
        <w:t>,</w:t>
      </w:r>
      <w:r w:rsidR="002C0B6B">
        <w:rPr>
          <w:rFonts w:cs="Arial"/>
        </w:rPr>
        <w:t xml:space="preserve"> zhotovitel bude zároveň doplňovat</w:t>
      </w:r>
      <w:r w:rsidR="002C0B6B">
        <w:rPr>
          <w:rFonts w:cs="Arial"/>
          <w:bCs/>
        </w:rPr>
        <w:t xml:space="preserve"> pracovní tým objednatele. </w:t>
      </w:r>
    </w:p>
    <w:p w14:paraId="2B6B4E07" w14:textId="77777777" w:rsidR="002C0B6B" w:rsidRDefault="002C0B6B" w:rsidP="003717B0">
      <w:pPr>
        <w:ind w:left="426"/>
        <w:jc w:val="both"/>
        <w:rPr>
          <w:rFonts w:cs="Arial"/>
        </w:rPr>
      </w:pPr>
      <w:r w:rsidRPr="003F579B">
        <w:rPr>
          <w:rFonts w:cs="Arial"/>
        </w:rPr>
        <w:t xml:space="preserve">Cílem </w:t>
      </w:r>
      <w:r>
        <w:rPr>
          <w:rFonts w:cs="Arial"/>
        </w:rPr>
        <w:t>je vykonávat činnost a zabezpečovat výkon práv a povinností stavebního dozoru a asistenta správce stavby, stanovených Smlouvou v rozsahu:</w:t>
      </w:r>
    </w:p>
    <w:p w14:paraId="4E9D2AB3" w14:textId="77777777" w:rsidR="002C0B6B" w:rsidRDefault="002C0B6B" w:rsidP="003717B0">
      <w:pPr>
        <w:pStyle w:val="Odstavecseseznamem"/>
        <w:numPr>
          <w:ilvl w:val="0"/>
          <w:numId w:val="26"/>
        </w:numPr>
        <w:jc w:val="both"/>
        <w:rPr>
          <w:rFonts w:cs="Arial"/>
        </w:rPr>
      </w:pPr>
      <w:r>
        <w:rPr>
          <w:rFonts w:cs="Arial"/>
        </w:rPr>
        <w:t>provádět kontrolu dodržování podmínek správních rozhodnutí a smluv vztahujících se ke Stavbě po celou dobu výstavby,</w:t>
      </w:r>
    </w:p>
    <w:p w14:paraId="7E7BEBCA" w14:textId="77777777" w:rsidR="002C0B6B" w:rsidRDefault="002C0B6B" w:rsidP="003717B0">
      <w:pPr>
        <w:pStyle w:val="Odstavecseseznamem"/>
        <w:numPr>
          <w:ilvl w:val="0"/>
          <w:numId w:val="26"/>
        </w:numPr>
        <w:jc w:val="both"/>
        <w:rPr>
          <w:rFonts w:cs="Arial"/>
        </w:rPr>
      </w:pPr>
      <w:r>
        <w:rPr>
          <w:rFonts w:cs="Arial"/>
        </w:rPr>
        <w:t>pořizovat vlastní fotodokumentaci a další doklady o průběhu realizace Díla,</w:t>
      </w:r>
    </w:p>
    <w:p w14:paraId="7311B19F" w14:textId="77777777" w:rsidR="002C0B6B" w:rsidRDefault="002C0B6B" w:rsidP="003717B0">
      <w:pPr>
        <w:pStyle w:val="Odstavecseseznamem"/>
        <w:numPr>
          <w:ilvl w:val="0"/>
          <w:numId w:val="26"/>
        </w:numPr>
        <w:jc w:val="both"/>
        <w:rPr>
          <w:rFonts w:cs="Arial"/>
        </w:rPr>
      </w:pPr>
      <w:r>
        <w:rPr>
          <w:rFonts w:cs="Arial"/>
        </w:rPr>
        <w:t>zajišťovat administrativní vedení projektu (stavby), tj. zejména evidenci a archivaci zápisů, dokladů a dokumentace Stavebního dozoru, včetně fotodokumentace, zpráv, zjišťovacích protokolů, kopií stavebních deníků a dalších dokumentů</w:t>
      </w:r>
    </w:p>
    <w:p w14:paraId="08D809BD" w14:textId="77777777" w:rsidR="002C0B6B" w:rsidRDefault="002C0B6B" w:rsidP="003717B0">
      <w:pPr>
        <w:pStyle w:val="Odstavecseseznamem"/>
        <w:numPr>
          <w:ilvl w:val="0"/>
          <w:numId w:val="26"/>
        </w:numPr>
        <w:jc w:val="both"/>
        <w:rPr>
          <w:rFonts w:cs="Arial"/>
        </w:rPr>
      </w:pPr>
      <w:r>
        <w:rPr>
          <w:rFonts w:cs="Arial"/>
        </w:rPr>
        <w:t>shromažďovat, evidovat, kontrolovat a archivovat doklady a dokumentaci Zhotovitele (certifikáty, atesty, protokoly) i ostatních subjektů, se zvláštním zřetelem na podklady k přejímacímu řízení, zkušebnímu provozu a kolaudaci Stavby v souladu s požadavky Smlouvy, právních a technických předpisů,</w:t>
      </w:r>
    </w:p>
    <w:p w14:paraId="62FA5D91" w14:textId="77777777" w:rsidR="002C0B6B" w:rsidRDefault="002C0B6B" w:rsidP="003717B0">
      <w:pPr>
        <w:pStyle w:val="Odstavecseseznamem"/>
        <w:numPr>
          <w:ilvl w:val="0"/>
          <w:numId w:val="26"/>
        </w:numPr>
        <w:jc w:val="both"/>
        <w:rPr>
          <w:rFonts w:cs="Arial"/>
        </w:rPr>
      </w:pPr>
      <w:r>
        <w:rPr>
          <w:rFonts w:cs="Arial"/>
        </w:rPr>
        <w:t>účastnit se výrobních výborů a všech jednání ve věci technického řešení stavby a dokumentace,</w:t>
      </w:r>
    </w:p>
    <w:p w14:paraId="39E46F93" w14:textId="77777777" w:rsidR="002C0B6B" w:rsidRDefault="002C0B6B" w:rsidP="003717B0">
      <w:pPr>
        <w:pStyle w:val="Odstavecseseznamem"/>
        <w:numPr>
          <w:ilvl w:val="0"/>
          <w:numId w:val="26"/>
        </w:numPr>
        <w:jc w:val="both"/>
        <w:rPr>
          <w:rFonts w:cs="Arial"/>
        </w:rPr>
      </w:pPr>
      <w:r>
        <w:rPr>
          <w:rFonts w:cs="Arial"/>
        </w:rPr>
        <w:t>upozorňovat na zjištěné nedostatky a navrhovat Správci stavby nápravná opatření,</w:t>
      </w:r>
    </w:p>
    <w:p w14:paraId="0B992376" w14:textId="77777777" w:rsidR="002C0B6B" w:rsidRDefault="002C0B6B" w:rsidP="003717B0">
      <w:pPr>
        <w:pStyle w:val="Odstavecseseznamem"/>
        <w:numPr>
          <w:ilvl w:val="0"/>
          <w:numId w:val="26"/>
        </w:numPr>
        <w:jc w:val="both"/>
        <w:rPr>
          <w:rFonts w:cs="Arial"/>
        </w:rPr>
      </w:pPr>
      <w:r>
        <w:rPr>
          <w:rFonts w:cs="Arial"/>
        </w:rPr>
        <w:t>kontrolovat řádné vedení stavebních deníků, potvrzovat je a provádět do nich potřebné záznamy,</w:t>
      </w:r>
    </w:p>
    <w:p w14:paraId="0CF21D2B" w14:textId="77777777" w:rsidR="002C0B6B" w:rsidRDefault="002C0B6B" w:rsidP="003717B0">
      <w:pPr>
        <w:pStyle w:val="Odstavecseseznamem"/>
        <w:numPr>
          <w:ilvl w:val="0"/>
          <w:numId w:val="26"/>
        </w:numPr>
        <w:jc w:val="both"/>
        <w:rPr>
          <w:rFonts w:cs="Arial"/>
        </w:rPr>
      </w:pPr>
      <w:r>
        <w:rPr>
          <w:rFonts w:cs="Arial"/>
        </w:rPr>
        <w:t>odsouhlasovat a potvrzovat rozsah skutečně provedených prací, odsouhlasovat a potvrzovat zjišťovací protokoly o provedených pracích předložených Zhotovitelem,</w:t>
      </w:r>
    </w:p>
    <w:p w14:paraId="3F55B00C" w14:textId="77777777" w:rsidR="002C0B6B" w:rsidRDefault="002C0B6B" w:rsidP="003717B0">
      <w:pPr>
        <w:pStyle w:val="Odstavecseseznamem"/>
        <w:numPr>
          <w:ilvl w:val="0"/>
          <w:numId w:val="26"/>
        </w:numPr>
        <w:jc w:val="both"/>
        <w:rPr>
          <w:rFonts w:cs="Arial"/>
        </w:rPr>
      </w:pPr>
      <w:r>
        <w:rPr>
          <w:rFonts w:cs="Arial"/>
        </w:rPr>
        <w:t xml:space="preserve">přebírat, kontrolovat a připomínkovat žádosti Zhotovitele o schválení Podzhotovitelů a materiálů a doporučovat Správci stavby příslušná stanoviska, </w:t>
      </w:r>
    </w:p>
    <w:p w14:paraId="554F8364" w14:textId="77777777" w:rsidR="002C0B6B" w:rsidRDefault="002C0B6B" w:rsidP="003717B0">
      <w:pPr>
        <w:pStyle w:val="Odstavecseseznamem"/>
        <w:numPr>
          <w:ilvl w:val="0"/>
          <w:numId w:val="26"/>
        </w:numPr>
        <w:jc w:val="both"/>
        <w:rPr>
          <w:rFonts w:cs="Arial"/>
        </w:rPr>
      </w:pPr>
      <w:r>
        <w:rPr>
          <w:rFonts w:cs="Arial"/>
        </w:rPr>
        <w:t>kontrolovat a připomínkovat změny během výstavby (ZBV),</w:t>
      </w:r>
    </w:p>
    <w:p w14:paraId="667074A8" w14:textId="77777777" w:rsidR="002C0B6B" w:rsidRDefault="002C0B6B" w:rsidP="003717B0">
      <w:pPr>
        <w:pStyle w:val="Odstavecseseznamem"/>
        <w:numPr>
          <w:ilvl w:val="0"/>
          <w:numId w:val="26"/>
        </w:numPr>
        <w:jc w:val="both"/>
        <w:rPr>
          <w:rFonts w:cs="Arial"/>
        </w:rPr>
      </w:pPr>
      <w:r>
        <w:rPr>
          <w:rFonts w:cs="Arial"/>
        </w:rPr>
        <w:t>podepisovat přílohu ZBV „Zápis o projednaní ocenění soupisu prací a Stavebního objektu/provozního souboru (SO/PS)“,</w:t>
      </w:r>
    </w:p>
    <w:p w14:paraId="03384F5D" w14:textId="77777777" w:rsidR="002C0B6B" w:rsidRDefault="002C0B6B" w:rsidP="003717B0">
      <w:pPr>
        <w:pStyle w:val="Odstavecseseznamem"/>
        <w:numPr>
          <w:ilvl w:val="0"/>
          <w:numId w:val="26"/>
        </w:numPr>
        <w:jc w:val="both"/>
        <w:rPr>
          <w:rFonts w:cs="Arial"/>
        </w:rPr>
      </w:pPr>
      <w:r>
        <w:rPr>
          <w:rFonts w:cs="Arial"/>
        </w:rPr>
        <w:t>informovat strany o zahájení přejímek,</w:t>
      </w:r>
    </w:p>
    <w:p w14:paraId="22495FB4" w14:textId="77777777" w:rsidR="002C0B6B" w:rsidRPr="00591F40" w:rsidRDefault="002C0B6B" w:rsidP="003717B0">
      <w:pPr>
        <w:pStyle w:val="Odstavecseseznamem"/>
        <w:numPr>
          <w:ilvl w:val="0"/>
          <w:numId w:val="26"/>
        </w:numPr>
        <w:jc w:val="both"/>
        <w:rPr>
          <w:rFonts w:cs="Arial"/>
        </w:rPr>
      </w:pPr>
      <w:r>
        <w:rPr>
          <w:rFonts w:cs="Arial"/>
        </w:rPr>
        <w:t>1x měsíčně předložit „Měsíční zpráva o realizaci stavby“.</w:t>
      </w: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2C0B6B">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2C0B6B"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w:t>
      </w:r>
      <w:r w:rsidRPr="002C0B6B">
        <w:rPr>
          <w:rFonts w:eastAsia="Times New Roman" w:cs="Times New Roman"/>
          <w:lang w:eastAsia="cs-CZ"/>
        </w:rPr>
        <w:t>Zadávací dokumentace obsahuje následující dokumenty:</w:t>
      </w:r>
    </w:p>
    <w:p w14:paraId="2B331CFB" w14:textId="77777777" w:rsidR="00F01FED" w:rsidRPr="002C0B6B" w:rsidRDefault="00F01FED" w:rsidP="00F01FED">
      <w:pPr>
        <w:spacing w:after="0" w:line="240" w:lineRule="auto"/>
        <w:ind w:left="426"/>
        <w:jc w:val="both"/>
        <w:rPr>
          <w:rFonts w:eastAsia="Times New Roman" w:cs="Times New Roman"/>
          <w:lang w:eastAsia="cs-CZ"/>
        </w:rPr>
      </w:pPr>
    </w:p>
    <w:p w14:paraId="62EBA2DF" w14:textId="1857F17D" w:rsidR="00F01FED" w:rsidRPr="002C0B6B" w:rsidRDefault="00F01FED" w:rsidP="002C0B6B">
      <w:pPr>
        <w:numPr>
          <w:ilvl w:val="0"/>
          <w:numId w:val="7"/>
        </w:numPr>
        <w:spacing w:after="0" w:line="240" w:lineRule="auto"/>
        <w:ind w:left="709" w:hanging="283"/>
        <w:rPr>
          <w:rFonts w:eastAsia="Times New Roman" w:cs="Times New Roman"/>
          <w:lang w:eastAsia="cs-CZ"/>
        </w:rPr>
      </w:pPr>
      <w:r w:rsidRPr="002C0B6B">
        <w:rPr>
          <w:rFonts w:eastAsia="Times New Roman" w:cs="Times New Roman"/>
          <w:lang w:eastAsia="cs-CZ"/>
        </w:rPr>
        <w:t xml:space="preserve">Výzva k podání nabídky č. j. </w:t>
      </w:r>
      <w:r w:rsidR="008E75A0" w:rsidRPr="002C0B6B">
        <w:rPr>
          <w:rFonts w:eastAsia="Times New Roman" w:cs="Times New Roman"/>
          <w:lang w:eastAsia="cs-CZ"/>
        </w:rPr>
        <w:t>8531</w:t>
      </w:r>
      <w:r w:rsidR="008E75A0" w:rsidRPr="002C0B6B">
        <w:rPr>
          <w:szCs w:val="14"/>
        </w:rPr>
        <w:t xml:space="preserve">/2021-SŽ-SSV-Ú3 </w:t>
      </w:r>
      <w:r w:rsidR="00284670">
        <w:rPr>
          <w:rFonts w:eastAsia="Times New Roman" w:cs="Times New Roman"/>
          <w:lang w:eastAsia="cs-CZ"/>
        </w:rPr>
        <w:t>ze dne 4</w:t>
      </w:r>
      <w:r w:rsidR="008E75A0" w:rsidRPr="002C0B6B">
        <w:rPr>
          <w:rFonts w:eastAsia="Times New Roman" w:cs="Times New Roman"/>
          <w:lang w:eastAsia="cs-CZ"/>
        </w:rPr>
        <w:t xml:space="preserve">. června 2021 </w:t>
      </w:r>
      <w:r w:rsidRPr="002C0B6B">
        <w:rPr>
          <w:rFonts w:eastAsia="Times New Roman" w:cs="Times New Roman"/>
          <w:lang w:eastAsia="cs-CZ"/>
        </w:rPr>
        <w:t xml:space="preserve">(dále jen “Výzva”), </w:t>
      </w:r>
    </w:p>
    <w:p w14:paraId="04D42F1D" w14:textId="77777777" w:rsidR="00F01FED" w:rsidRPr="002C0B6B" w:rsidRDefault="00F01FED" w:rsidP="002C0B6B">
      <w:pPr>
        <w:numPr>
          <w:ilvl w:val="0"/>
          <w:numId w:val="7"/>
        </w:numPr>
        <w:spacing w:after="0" w:line="240" w:lineRule="auto"/>
        <w:ind w:left="709" w:hanging="283"/>
        <w:rPr>
          <w:rFonts w:eastAsia="Times New Roman" w:cs="Times New Roman"/>
          <w:lang w:eastAsia="cs-CZ"/>
        </w:rPr>
      </w:pPr>
      <w:r w:rsidRPr="002C0B6B">
        <w:rPr>
          <w:rFonts w:eastAsia="Times New Roman" w:cs="Times New Roman"/>
          <w:lang w:eastAsia="cs-CZ"/>
        </w:rPr>
        <w:t>Závazný vzor Smlouvy o dílo,</w:t>
      </w:r>
    </w:p>
    <w:p w14:paraId="5B2026CD" w14:textId="41F1B97E" w:rsidR="00F01FED" w:rsidRPr="002C0B6B" w:rsidRDefault="00F01FED" w:rsidP="002C0B6B">
      <w:pPr>
        <w:numPr>
          <w:ilvl w:val="0"/>
          <w:numId w:val="7"/>
        </w:numPr>
        <w:spacing w:after="0" w:line="240" w:lineRule="auto"/>
        <w:ind w:left="709" w:hanging="283"/>
        <w:rPr>
          <w:rFonts w:eastAsia="Times New Roman" w:cs="Times New Roman"/>
          <w:lang w:eastAsia="cs-CZ"/>
        </w:rPr>
      </w:pPr>
      <w:r w:rsidRPr="002C0B6B">
        <w:rPr>
          <w:rFonts w:eastAsia="Times New Roman" w:cs="Times New Roman"/>
          <w:lang w:eastAsia="cs-CZ"/>
        </w:rPr>
        <w:t>Obchodní podmínky</w:t>
      </w:r>
      <w:r w:rsidR="008E75A0" w:rsidRPr="002C0B6B">
        <w:rPr>
          <w:rFonts w:eastAsia="Times New Roman" w:cs="Times New Roman"/>
          <w:lang w:eastAsia="cs-CZ"/>
        </w:rPr>
        <w:t xml:space="preserve"> OP SSV/03/21</w:t>
      </w:r>
      <w:r w:rsidRPr="002C0B6B">
        <w:rPr>
          <w:rFonts w:eastAsia="Times New Roman" w:cs="Times New Roman"/>
          <w:lang w:val="en-US" w:eastAsia="cs-CZ"/>
        </w:rPr>
        <w:t>,</w:t>
      </w:r>
    </w:p>
    <w:p w14:paraId="7B7D7A4F" w14:textId="5D6C4199" w:rsidR="00F01FED" w:rsidRDefault="002C0B6B" w:rsidP="0099605F">
      <w:pPr>
        <w:numPr>
          <w:ilvl w:val="0"/>
          <w:numId w:val="7"/>
        </w:numPr>
        <w:spacing w:after="0" w:line="240" w:lineRule="auto"/>
        <w:ind w:left="709" w:hanging="283"/>
        <w:rPr>
          <w:rFonts w:eastAsia="Times New Roman" w:cs="Times New Roman"/>
          <w:lang w:eastAsia="cs-CZ"/>
        </w:rPr>
      </w:pPr>
      <w:r>
        <w:rPr>
          <w:rFonts w:eastAsia="Times New Roman" w:cs="Times New Roman"/>
          <w:lang w:eastAsia="cs-CZ"/>
        </w:rPr>
        <w:t>DSP (Projekt stavby)</w:t>
      </w:r>
      <w:r w:rsidR="0099605F">
        <w:rPr>
          <w:rFonts w:eastAsia="Times New Roman" w:cs="Times New Roman"/>
          <w:lang w:eastAsia="cs-CZ"/>
        </w:rPr>
        <w:t xml:space="preserve"> </w:t>
      </w:r>
      <w:r w:rsidR="0099605F" w:rsidRPr="0099605F">
        <w:rPr>
          <w:rFonts w:eastAsia="Times New Roman" w:cs="Times New Roman"/>
          <w:b/>
          <w:lang w:eastAsia="cs-CZ"/>
        </w:rPr>
        <w:t>„</w:t>
      </w:r>
      <w:r w:rsidR="0099605F" w:rsidRPr="0099605F">
        <w:rPr>
          <w:rStyle w:val="Nadpisvtabulce"/>
          <w:b w:val="0"/>
        </w:rPr>
        <w:t>Brno-Maloměřice St. 6 – Adamov, BC</w:t>
      </w:r>
      <w:r w:rsidR="0099605F" w:rsidRPr="0099605F">
        <w:rPr>
          <w:rFonts w:eastAsia="Times New Roman" w:cs="Times New Roman"/>
          <w:b/>
          <w:lang w:eastAsia="cs-CZ"/>
        </w:rPr>
        <w:t>“</w:t>
      </w:r>
      <w:r w:rsidR="00F01FED" w:rsidRPr="0099605F">
        <w:rPr>
          <w:rFonts w:eastAsia="Times New Roman" w:cs="Times New Roman"/>
          <w:lang w:eastAsia="cs-CZ"/>
        </w:rPr>
        <w:t>.</w:t>
      </w:r>
    </w:p>
    <w:p w14:paraId="1D1D7A9A" w14:textId="77777777" w:rsidR="00DE582F" w:rsidRPr="0099605F" w:rsidRDefault="00DE582F" w:rsidP="00DE582F">
      <w:pPr>
        <w:spacing w:after="0" w:line="240" w:lineRule="auto"/>
        <w:ind w:left="709"/>
        <w:rPr>
          <w:rFonts w:eastAsia="Times New Roman" w:cs="Times New Roman"/>
          <w:lang w:eastAsia="cs-CZ"/>
        </w:rPr>
      </w:pPr>
    </w:p>
    <w:p w14:paraId="4D423365" w14:textId="77777777" w:rsidR="00F01FED" w:rsidRPr="00F01FED" w:rsidRDefault="00F01FED" w:rsidP="002C0B6B">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lastRenderedPageBreak/>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2C0B6B">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62BE72BE"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0099605F" w:rsidRPr="00E0585E">
          <w:rPr>
            <w:rStyle w:val="Hypertextovodkaz"/>
            <w:rFonts w:eastAsia="Times New Roman" w:cs="Times New Roman"/>
            <w:lang w:eastAsia="cs-C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42E5192E" w14:textId="77777777" w:rsidR="00F01FED" w:rsidRPr="00F01FED" w:rsidRDefault="00F01FED" w:rsidP="002C0B6B">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7032D90A" w14:textId="771EA90E" w:rsidR="0031453C" w:rsidRPr="00E52D9C" w:rsidRDefault="00F01FED" w:rsidP="0031453C">
      <w:pPr>
        <w:spacing w:after="0" w:line="240" w:lineRule="auto"/>
        <w:ind w:left="426"/>
        <w:jc w:val="both"/>
        <w:rPr>
          <w:rFonts w:cs="Arial"/>
          <w:b/>
          <w:bCs/>
        </w:rPr>
      </w:pPr>
      <w:r w:rsidRPr="00F01FED">
        <w:rPr>
          <w:rFonts w:eastAsia="Times New Roman" w:cs="Times New Roman"/>
          <w:b/>
          <w:u w:val="single"/>
          <w:lang w:eastAsia="cs-CZ"/>
        </w:rPr>
        <w:t>Zahájení plnění:</w:t>
      </w:r>
      <w:r w:rsidR="0031453C">
        <w:rPr>
          <w:rFonts w:cs="Arial"/>
        </w:rPr>
        <w:t xml:space="preserve"> </w:t>
      </w:r>
      <w:r w:rsidR="00565557">
        <w:rPr>
          <w:rFonts w:cs="Arial"/>
          <w:b/>
          <w:bCs/>
        </w:rPr>
        <w:t>Dnem nabytí účinnosti smlouvy</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77EC8E94" w14:textId="3600EA94" w:rsidR="00565557" w:rsidRDefault="00565557" w:rsidP="0031453C">
      <w:pPr>
        <w:spacing w:after="0" w:line="240" w:lineRule="auto"/>
        <w:ind w:left="426"/>
        <w:jc w:val="both"/>
        <w:rPr>
          <w:rFonts w:eastAsia="Times New Roman" w:cs="Times New Roman"/>
          <w:b/>
          <w:u w:val="single"/>
          <w:lang w:eastAsia="cs-CZ"/>
        </w:rPr>
      </w:pPr>
      <w:r>
        <w:rPr>
          <w:rFonts w:eastAsia="Times New Roman" w:cs="Times New Roman"/>
          <w:b/>
          <w:u w:val="single"/>
          <w:lang w:eastAsia="cs-CZ"/>
        </w:rPr>
        <w:t xml:space="preserve">Délka plnění: </w:t>
      </w:r>
      <w:r>
        <w:rPr>
          <w:rFonts w:eastAsia="Times New Roman" w:cs="Times New Roman"/>
          <w:lang w:eastAsia="cs-CZ"/>
        </w:rPr>
        <w:t>Č</w:t>
      </w:r>
      <w:r w:rsidRPr="003D1232">
        <w:rPr>
          <w:rFonts w:cs="Arial"/>
        </w:rPr>
        <w:t xml:space="preserve">innost stavebního dozoru (asistenta Správce stavby) bude probíhat při realizaci stavby </w:t>
      </w:r>
      <w:r>
        <w:rPr>
          <w:rFonts w:eastAsia="Times New Roman" w:cs="Arial"/>
          <w:lang w:eastAsia="cs-CZ"/>
        </w:rPr>
        <w:t>„</w:t>
      </w:r>
      <w:r w:rsidRPr="008F505A">
        <w:rPr>
          <w:rFonts w:eastAsia="Times New Roman" w:cs="Arial"/>
          <w:lang w:eastAsia="cs-CZ"/>
        </w:rPr>
        <w:t>Brno-Maloměřice St.</w:t>
      </w:r>
      <w:r>
        <w:rPr>
          <w:rFonts w:eastAsia="Times New Roman" w:cs="Arial"/>
          <w:lang w:eastAsia="cs-CZ"/>
        </w:rPr>
        <w:t xml:space="preserve"> </w:t>
      </w:r>
      <w:r w:rsidRPr="008F505A">
        <w:rPr>
          <w:rFonts w:eastAsia="Times New Roman" w:cs="Arial"/>
          <w:lang w:eastAsia="cs-CZ"/>
        </w:rPr>
        <w:t>6 – Adamov, BC</w:t>
      </w:r>
      <w:r>
        <w:rPr>
          <w:rFonts w:eastAsia="Times New Roman" w:cs="Arial"/>
          <w:lang w:eastAsia="cs-CZ"/>
        </w:rPr>
        <w:t xml:space="preserve">“ </w:t>
      </w:r>
      <w:r w:rsidRPr="003D1232">
        <w:rPr>
          <w:rFonts w:cs="Arial"/>
        </w:rPr>
        <w:t xml:space="preserve">dle HMG </w:t>
      </w:r>
      <w:r>
        <w:rPr>
          <w:rFonts w:cs="Arial"/>
        </w:rPr>
        <w:t xml:space="preserve">postupu prací </w:t>
      </w:r>
      <w:r w:rsidRPr="003D1232">
        <w:rPr>
          <w:rFonts w:cs="Arial"/>
        </w:rPr>
        <w:t>zadavatele</w:t>
      </w:r>
      <w:r>
        <w:rPr>
          <w:rFonts w:cs="Arial"/>
        </w:rPr>
        <w:t xml:space="preserve"> v předpokládané </w:t>
      </w:r>
      <w:r>
        <w:rPr>
          <w:rFonts w:eastAsia="Times New Roman" w:cs="Arial"/>
          <w:lang w:eastAsia="cs-CZ"/>
        </w:rPr>
        <w:t xml:space="preserve">délce výstavby </w:t>
      </w:r>
      <w:r>
        <w:rPr>
          <w:rFonts w:cs="Arial"/>
          <w:b/>
          <w:bCs/>
        </w:rPr>
        <w:t>1</w:t>
      </w:r>
      <w:r w:rsidR="001205AA">
        <w:rPr>
          <w:rFonts w:cs="Arial"/>
          <w:b/>
          <w:bCs/>
        </w:rPr>
        <w:t>5</w:t>
      </w:r>
      <w:r w:rsidRPr="00E52D9C">
        <w:rPr>
          <w:rFonts w:cs="Arial"/>
          <w:b/>
          <w:bCs/>
        </w:rPr>
        <w:t xml:space="preserve"> měsíců</w:t>
      </w:r>
      <w:r w:rsidR="002B0EF4">
        <w:rPr>
          <w:rFonts w:cs="Arial"/>
          <w:b/>
          <w:bCs/>
        </w:rPr>
        <w:t xml:space="preserve">. </w:t>
      </w:r>
      <w:r w:rsidR="002B0EF4">
        <w:rPr>
          <w:rFonts w:eastAsia="Times New Roman" w:cs="Times New Roman"/>
          <w:lang w:eastAsia="cs-CZ"/>
        </w:rPr>
        <w:t>Doba plnění může být následně upravena dle platného harmonogramu plnění stavby.</w:t>
      </w:r>
    </w:p>
    <w:p w14:paraId="71235B09" w14:textId="77777777" w:rsidR="00565557" w:rsidRDefault="00565557" w:rsidP="0031453C">
      <w:pPr>
        <w:spacing w:after="0" w:line="240" w:lineRule="auto"/>
        <w:ind w:left="426"/>
        <w:jc w:val="both"/>
        <w:rPr>
          <w:rFonts w:eastAsia="Times New Roman" w:cs="Times New Roman"/>
          <w:b/>
          <w:u w:val="single"/>
          <w:lang w:eastAsia="cs-CZ"/>
        </w:rPr>
      </w:pPr>
    </w:p>
    <w:p w14:paraId="57EB89C8" w14:textId="22BF2073" w:rsidR="0031453C" w:rsidRPr="003D1232" w:rsidRDefault="00F01FED" w:rsidP="0031453C">
      <w:pPr>
        <w:spacing w:after="0" w:line="240" w:lineRule="auto"/>
        <w:ind w:left="426"/>
        <w:jc w:val="both"/>
        <w:rPr>
          <w:rFonts w:eastAsia="Times New Roman" w:cs="Times New Roman"/>
          <w:lang w:eastAsia="cs-CZ"/>
        </w:rPr>
      </w:pPr>
      <w:r w:rsidRPr="00F01FED">
        <w:rPr>
          <w:rFonts w:eastAsia="Times New Roman" w:cs="Times New Roman"/>
          <w:b/>
          <w:u w:val="single"/>
          <w:lang w:eastAsia="cs-CZ"/>
        </w:rPr>
        <w:t>Dokončení plnění:</w:t>
      </w:r>
      <w:r w:rsidR="003D1232" w:rsidRPr="003D1232">
        <w:rPr>
          <w:rFonts w:eastAsia="Times New Roman" w:cs="Times New Roman"/>
          <w:lang w:eastAsia="cs-CZ"/>
        </w:rPr>
        <w:t xml:space="preserve"> u</w:t>
      </w:r>
      <w:r w:rsidR="003D1232" w:rsidRPr="00B730FA">
        <w:rPr>
          <w:rFonts w:cs="Arial"/>
        </w:rPr>
        <w:t>končení</w:t>
      </w:r>
      <w:r w:rsidR="002B0EF4">
        <w:rPr>
          <w:rFonts w:cs="Arial"/>
        </w:rPr>
        <w:t>m</w:t>
      </w:r>
      <w:r w:rsidR="003D1232" w:rsidRPr="00B730FA">
        <w:rPr>
          <w:rFonts w:cs="Arial"/>
        </w:rPr>
        <w:t xml:space="preserve"> realizace stavby – ukončená jednání o „předání a převzetí stavby“.</w:t>
      </w:r>
      <w:r w:rsidR="003D1232" w:rsidRPr="003D1232">
        <w:rPr>
          <w:rFonts w:eastAsia="Times New Roman" w:cs="Times New Roman"/>
          <w:b/>
          <w:lang w:eastAsia="cs-CZ"/>
        </w:rPr>
        <w:t xml:space="preserve"> </w:t>
      </w:r>
      <w:r w:rsidR="003D1232">
        <w:rPr>
          <w:rFonts w:eastAsia="Times New Roman" w:cs="Times New Roman"/>
          <w:b/>
          <w:lang w:eastAsia="cs-CZ"/>
        </w:rPr>
        <w:t xml:space="preserve"> </w:t>
      </w:r>
      <w:bookmarkStart w:id="0" w:name="_GoBack"/>
      <w:bookmarkEnd w:id="0"/>
      <w:r w:rsidR="00565557">
        <w:rPr>
          <w:rFonts w:cs="Arial"/>
        </w:rPr>
        <w:t xml:space="preserve"> </w:t>
      </w:r>
    </w:p>
    <w:p w14:paraId="4DC5436C" w14:textId="63EF7F51" w:rsidR="003D1232" w:rsidRPr="00E52D9C" w:rsidRDefault="003D1232" w:rsidP="0031453C">
      <w:pPr>
        <w:spacing w:after="0" w:line="240" w:lineRule="auto"/>
        <w:ind w:left="426"/>
        <w:rPr>
          <w:rFonts w:cs="Arial"/>
          <w:b/>
          <w:bCs/>
        </w:rPr>
      </w:pPr>
    </w:p>
    <w:p w14:paraId="347761F6" w14:textId="3FBA8F32" w:rsidR="00F01FED" w:rsidRPr="003D1232" w:rsidRDefault="00F01FED" w:rsidP="0031453C">
      <w:pPr>
        <w:spacing w:after="0" w:line="240" w:lineRule="auto"/>
        <w:ind w:left="426"/>
        <w:jc w:val="both"/>
        <w:rPr>
          <w:rFonts w:eastAsia="Times New Roman" w:cs="Times New Roman"/>
          <w:u w:val="single"/>
          <w:lang w:eastAsia="cs-CZ"/>
        </w:rPr>
      </w:pPr>
      <w:r w:rsidRPr="00F01FED">
        <w:rPr>
          <w:rFonts w:eastAsia="Times New Roman" w:cs="Times New Roman"/>
          <w:b/>
          <w:u w:val="single"/>
          <w:lang w:eastAsia="cs-CZ"/>
        </w:rPr>
        <w:t>Místo plnění:</w:t>
      </w:r>
      <w:r w:rsidRPr="0031453C">
        <w:rPr>
          <w:rFonts w:eastAsia="Times New Roman" w:cs="Times New Roman"/>
          <w:lang w:eastAsia="cs-CZ"/>
        </w:rPr>
        <w:t xml:space="preserve">  </w:t>
      </w:r>
      <w:r w:rsidR="0031453C">
        <w:rPr>
          <w:rFonts w:eastAsia="Times New Roman" w:cs="Arial"/>
          <w:lang w:eastAsia="cs-CZ"/>
        </w:rPr>
        <w:t>j</w:t>
      </w:r>
      <w:r w:rsidR="003D1232" w:rsidRPr="008B4C62">
        <w:rPr>
          <w:rFonts w:eastAsia="Times New Roman" w:cs="Arial"/>
          <w:lang w:eastAsia="cs-CZ"/>
        </w:rPr>
        <w:t>e dáno místem, v němž má být Dílo dle Projektu a příslušných veřejnoprávních povolení umístěno.</w:t>
      </w:r>
    </w:p>
    <w:p w14:paraId="66509C15" w14:textId="77777777" w:rsidR="0031453C" w:rsidRDefault="0031453C" w:rsidP="003D1232">
      <w:pPr>
        <w:spacing w:after="0" w:line="240" w:lineRule="auto"/>
        <w:ind w:left="426"/>
        <w:jc w:val="both"/>
        <w:rPr>
          <w:rFonts w:eastAsia="Times New Roman" w:cs="Times New Roman"/>
          <w:b/>
          <w:u w:val="single"/>
          <w:lang w:eastAsia="cs-CZ"/>
        </w:rPr>
      </w:pPr>
    </w:p>
    <w:p w14:paraId="59B37807" w14:textId="1DC92855" w:rsidR="003D1232" w:rsidRDefault="003D1232" w:rsidP="003D1232">
      <w:pPr>
        <w:spacing w:after="0" w:line="240" w:lineRule="auto"/>
        <w:ind w:left="426"/>
        <w:jc w:val="both"/>
        <w:rPr>
          <w:rFonts w:cs="Arial"/>
        </w:rPr>
      </w:pPr>
      <w:r w:rsidRPr="003D1232">
        <w:rPr>
          <w:rFonts w:eastAsia="Times New Roman" w:cs="Times New Roman"/>
          <w:b/>
          <w:u w:val="single"/>
          <w:lang w:eastAsia="cs-CZ"/>
        </w:rPr>
        <w:t>Fakturace</w:t>
      </w:r>
      <w:r>
        <w:rPr>
          <w:rFonts w:eastAsia="Times New Roman" w:cs="Times New Roman"/>
          <w:lang w:eastAsia="cs-CZ"/>
        </w:rPr>
        <w:t>:</w:t>
      </w:r>
      <w:r w:rsidRPr="003D1232">
        <w:rPr>
          <w:rFonts w:eastAsia="Times New Roman" w:cs="Times New Roman"/>
          <w:lang w:eastAsia="cs-CZ"/>
        </w:rPr>
        <w:t xml:space="preserve"> </w:t>
      </w:r>
      <w:r w:rsidRPr="003D1232">
        <w:rPr>
          <w:rFonts w:eastAsia="Times New Roman" w:cs="Times New Roman"/>
          <w:b/>
          <w:lang w:eastAsia="cs-CZ"/>
        </w:rPr>
        <w:t>měsíčně</w:t>
      </w:r>
      <w:r>
        <w:rPr>
          <w:rFonts w:eastAsia="Times New Roman" w:cs="Times New Roman"/>
          <w:lang w:eastAsia="cs-CZ"/>
        </w:rPr>
        <w:t xml:space="preserve">, </w:t>
      </w:r>
      <w:r>
        <w:rPr>
          <w:rFonts w:cs="Arial"/>
        </w:rPr>
        <w:t xml:space="preserve">dle počtu odpracovaných hodin. K faktuře bude přiložen soupis výkonů podle činností, které vykáže zhotovitel stavebního dozoru </w:t>
      </w:r>
      <w:r w:rsidR="002B0EF4">
        <w:rPr>
          <w:rFonts w:cs="Arial"/>
        </w:rPr>
        <w:t xml:space="preserve">(asistent správce stavby) </w:t>
      </w:r>
      <w:r>
        <w:rPr>
          <w:rFonts w:cs="Arial"/>
        </w:rPr>
        <w:t>odsouhlasený správcem stavby (TDS). Soupis bude obsahovat tyto údaje – datum, stručný popis činností, jméno pracovníka, vykazované množství času, odsouhlasená cena za jednotku času.</w:t>
      </w:r>
    </w:p>
    <w:p w14:paraId="1081089C" w14:textId="7AADD195" w:rsidR="00F01FED" w:rsidRPr="003D1232" w:rsidRDefault="00F01FED" w:rsidP="003D1232">
      <w:pPr>
        <w:pStyle w:val="Odstavecseseznamem"/>
        <w:numPr>
          <w:ilvl w:val="0"/>
          <w:numId w:val="6"/>
        </w:numPr>
        <w:tabs>
          <w:tab w:val="num" w:pos="426"/>
        </w:tabs>
        <w:spacing w:after="120" w:line="240" w:lineRule="auto"/>
        <w:rPr>
          <w:rFonts w:eastAsia="Times New Roman" w:cs="Times New Roman"/>
          <w:b/>
          <w:u w:val="single"/>
          <w:lang w:eastAsia="cs-CZ"/>
        </w:rPr>
      </w:pPr>
      <w:r w:rsidRPr="003D1232">
        <w:rPr>
          <w:rFonts w:eastAsia="Times New Roman" w:cs="Times New Roman"/>
          <w:b/>
          <w:u w:val="single"/>
          <w:lang w:eastAsia="cs-CZ"/>
        </w:rPr>
        <w:lastRenderedPageBreak/>
        <w:t>Způsob plnění:</w:t>
      </w:r>
      <w:r w:rsidR="006974BB" w:rsidRPr="003D1232">
        <w:rPr>
          <w:rFonts w:eastAsia="Times New Roman" w:cs="Times New Roman"/>
          <w:b/>
          <w:u w:val="single"/>
          <w:lang w:eastAsia="cs-CZ"/>
        </w:rPr>
        <w:t xml:space="preserve"> </w:t>
      </w:r>
    </w:p>
    <w:p w14:paraId="32437465" w14:textId="26968E65" w:rsidR="003D1232" w:rsidRDefault="003D1232" w:rsidP="003D1232">
      <w:pPr>
        <w:pStyle w:val="Odstavecseseznamem"/>
        <w:spacing w:after="0" w:line="240" w:lineRule="auto"/>
        <w:ind w:left="502"/>
        <w:jc w:val="both"/>
        <w:rPr>
          <w:rFonts w:eastAsia="Times New Roman" w:cs="Arial"/>
          <w:lang w:eastAsia="cs-CZ"/>
        </w:rPr>
      </w:pPr>
      <w:r w:rsidRPr="003D1232">
        <w:rPr>
          <w:rFonts w:eastAsia="Times New Roman" w:cs="Arial"/>
          <w:lang w:eastAsia="cs-CZ"/>
        </w:rPr>
        <w:t xml:space="preserve">Jednotlivé prvky předmětu plnění </w:t>
      </w:r>
      <w:r w:rsidR="002B0EF4">
        <w:rPr>
          <w:rFonts w:eastAsia="Times New Roman" w:cs="Arial"/>
          <w:lang w:eastAsia="cs-CZ"/>
        </w:rPr>
        <w:t>jsou specifikovány v</w:t>
      </w:r>
      <w:r w:rsidRPr="003D1232">
        <w:rPr>
          <w:rFonts w:eastAsia="Times New Roman" w:cs="Arial"/>
          <w:lang w:eastAsia="cs-CZ"/>
        </w:rPr>
        <w:t xml:space="preserve"> </w:t>
      </w:r>
      <w:r w:rsidR="002B0EF4" w:rsidRPr="003D1232">
        <w:rPr>
          <w:rFonts w:eastAsia="Times New Roman" w:cs="Arial"/>
          <w:lang w:eastAsia="cs-CZ"/>
        </w:rPr>
        <w:t>bod</w:t>
      </w:r>
      <w:r w:rsidR="002B0EF4">
        <w:rPr>
          <w:rFonts w:eastAsia="Times New Roman" w:cs="Arial"/>
          <w:lang w:eastAsia="cs-CZ"/>
        </w:rPr>
        <w:t>ě</w:t>
      </w:r>
      <w:r w:rsidR="002B0EF4" w:rsidRPr="003D1232">
        <w:rPr>
          <w:rFonts w:eastAsia="Times New Roman" w:cs="Arial"/>
          <w:lang w:eastAsia="cs-CZ"/>
        </w:rPr>
        <w:t xml:space="preserve"> </w:t>
      </w:r>
      <w:r w:rsidR="002B0EF4">
        <w:rPr>
          <w:rFonts w:eastAsia="Times New Roman" w:cs="Arial"/>
          <w:lang w:eastAsia="cs-CZ"/>
        </w:rPr>
        <w:t>3</w:t>
      </w:r>
      <w:r w:rsidRPr="003D1232">
        <w:rPr>
          <w:rFonts w:eastAsia="Times New Roman" w:cs="Arial"/>
          <w:lang w:eastAsia="cs-CZ"/>
        </w:rPr>
        <w:t>. této výzvy</w:t>
      </w:r>
      <w:r w:rsidR="002B0EF4">
        <w:rPr>
          <w:rFonts w:eastAsia="Times New Roman" w:cs="Arial"/>
          <w:lang w:eastAsia="cs-CZ"/>
        </w:rPr>
        <w:t xml:space="preserve">. V případě, že je obvyklé nebo zadavatelem vyžadované některé části plnění předložit </w:t>
      </w:r>
      <w:r w:rsidRPr="003D1232">
        <w:rPr>
          <w:rFonts w:eastAsia="Times New Roman" w:cs="Arial"/>
          <w:lang w:eastAsia="cs-CZ"/>
        </w:rPr>
        <w:t>ve formě fyzicky pořízeného výsledku (zpráva, vyjádření, stanovisko, protokol), budou předány objednateli:</w:t>
      </w:r>
    </w:p>
    <w:p w14:paraId="60D50362" w14:textId="77777777" w:rsidR="003D1232" w:rsidRPr="003D1232" w:rsidRDefault="003D1232" w:rsidP="003D1232">
      <w:pPr>
        <w:pStyle w:val="Odstavecseseznamem"/>
        <w:spacing w:after="0" w:line="240" w:lineRule="auto"/>
        <w:ind w:left="502"/>
        <w:jc w:val="both"/>
        <w:rPr>
          <w:rFonts w:eastAsia="Times New Roman" w:cs="Arial"/>
          <w:lang w:eastAsia="cs-CZ"/>
        </w:rPr>
      </w:pPr>
      <w:r w:rsidRPr="003D1232">
        <w:rPr>
          <w:rFonts w:eastAsia="Times New Roman" w:cs="Arial"/>
          <w:lang w:eastAsia="cs-CZ"/>
        </w:rPr>
        <w:t>-</w:t>
      </w:r>
      <w:r w:rsidRPr="003D1232">
        <w:rPr>
          <w:rFonts w:eastAsia="Times New Roman" w:cs="Arial"/>
          <w:lang w:eastAsia="cs-CZ"/>
        </w:rPr>
        <w:tab/>
        <w:t xml:space="preserve">v tištěné listinné podobě vždy nejméně ve </w:t>
      </w:r>
      <w:r w:rsidRPr="003D1232">
        <w:rPr>
          <w:rFonts w:eastAsia="Times New Roman" w:cs="Arial"/>
          <w:b/>
          <w:lang w:eastAsia="cs-CZ"/>
        </w:rPr>
        <w:t>2 vyhotoveních</w:t>
      </w:r>
    </w:p>
    <w:p w14:paraId="66EFA562" w14:textId="2C3123CB" w:rsidR="003D1232" w:rsidRPr="003D1232" w:rsidRDefault="003D1232" w:rsidP="0099605F">
      <w:pPr>
        <w:pStyle w:val="Odstavecseseznamem"/>
        <w:spacing w:after="0" w:line="240" w:lineRule="auto"/>
        <w:ind w:left="709" w:hanging="207"/>
        <w:jc w:val="both"/>
        <w:rPr>
          <w:rFonts w:eastAsia="Times New Roman" w:cs="Arial"/>
          <w:lang w:eastAsia="cs-CZ"/>
        </w:rPr>
      </w:pPr>
      <w:r w:rsidRPr="003D1232">
        <w:rPr>
          <w:rFonts w:eastAsia="Times New Roman" w:cs="Arial"/>
          <w:lang w:eastAsia="cs-CZ"/>
        </w:rPr>
        <w:t>-</w:t>
      </w:r>
      <w:r w:rsidRPr="003D1232">
        <w:rPr>
          <w:rFonts w:eastAsia="Times New Roman" w:cs="Arial"/>
          <w:lang w:eastAsia="cs-CZ"/>
        </w:rPr>
        <w:tab/>
        <w:t xml:space="preserve">v digitální elektronické formě na vhodném elektronickém kompatibilním nosiči </w:t>
      </w:r>
      <w:r w:rsidR="0099605F">
        <w:rPr>
          <w:rFonts w:eastAsia="Times New Roman" w:cs="Arial"/>
          <w:lang w:eastAsia="cs-CZ"/>
        </w:rPr>
        <w:t xml:space="preserve">  </w:t>
      </w:r>
      <w:r w:rsidRPr="003D1232">
        <w:rPr>
          <w:rFonts w:eastAsia="Times New Roman" w:cs="Arial"/>
          <w:b/>
          <w:lang w:eastAsia="cs-CZ"/>
        </w:rPr>
        <w:t xml:space="preserve">v 1 vyhotovení </w:t>
      </w:r>
      <w:r w:rsidRPr="003D1232">
        <w:rPr>
          <w:rFonts w:eastAsia="Times New Roman" w:cs="Arial"/>
          <w:lang w:eastAsia="cs-CZ"/>
        </w:rPr>
        <w:t>v dohodnutém editovatelném formátu (tzv. otevřená podoba)</w:t>
      </w:r>
    </w:p>
    <w:p w14:paraId="12A89831" w14:textId="7D6397A1" w:rsidR="003D1232" w:rsidRPr="003D1232" w:rsidRDefault="003D1232" w:rsidP="003D1232">
      <w:pPr>
        <w:pStyle w:val="Odstavecseseznamem"/>
        <w:spacing w:after="0" w:line="240" w:lineRule="auto"/>
        <w:ind w:left="502"/>
        <w:jc w:val="both"/>
        <w:rPr>
          <w:rFonts w:eastAsia="Times New Roman" w:cs="Arial"/>
          <w:lang w:eastAsia="cs-CZ"/>
        </w:rPr>
      </w:pPr>
      <w:r w:rsidRPr="003D1232">
        <w:rPr>
          <w:rFonts w:eastAsia="Times New Roman" w:cs="Arial"/>
          <w:lang w:eastAsia="cs-CZ"/>
        </w:rPr>
        <w:t>-</w:t>
      </w:r>
      <w:r w:rsidRPr="003D1232">
        <w:rPr>
          <w:rFonts w:eastAsia="Times New Roman" w:cs="Arial"/>
          <w:lang w:eastAsia="cs-CZ"/>
        </w:rPr>
        <w:tab/>
        <w:t>termíny dle dohody s</w:t>
      </w:r>
      <w:r w:rsidR="002B0EF4">
        <w:rPr>
          <w:rFonts w:eastAsia="Times New Roman" w:cs="Arial"/>
          <w:lang w:eastAsia="cs-CZ"/>
        </w:rPr>
        <w:t>e</w:t>
      </w:r>
      <w:r w:rsidRPr="003D1232">
        <w:rPr>
          <w:rFonts w:eastAsia="Times New Roman" w:cs="Arial"/>
          <w:lang w:eastAsia="cs-CZ"/>
        </w:rPr>
        <w:t xml:space="preserve"> </w:t>
      </w:r>
      <w:r w:rsidR="002B0EF4">
        <w:rPr>
          <w:rFonts w:eastAsia="Times New Roman" w:cs="Arial"/>
          <w:lang w:eastAsia="cs-CZ"/>
        </w:rPr>
        <w:t>správcem stavby</w:t>
      </w:r>
      <w:r w:rsidR="002B0EF4" w:rsidRPr="003D1232">
        <w:rPr>
          <w:rFonts w:eastAsia="Times New Roman" w:cs="Arial"/>
          <w:lang w:eastAsia="cs-CZ"/>
        </w:rPr>
        <w:t xml:space="preserve"> </w:t>
      </w:r>
      <w:r w:rsidR="00DE582F">
        <w:rPr>
          <w:rFonts w:eastAsia="Times New Roman" w:cs="Arial"/>
          <w:lang w:eastAsia="cs-CZ"/>
        </w:rPr>
        <w:t>(nejpozději v souladu s bodem 3</w:t>
      </w:r>
      <w:r w:rsidRPr="003D1232">
        <w:rPr>
          <w:rFonts w:eastAsia="Times New Roman" w:cs="Arial"/>
          <w:lang w:eastAsia="cs-CZ"/>
        </w:rPr>
        <w:t>. této výzvy)</w:t>
      </w:r>
    </w:p>
    <w:p w14:paraId="68E33F61" w14:textId="77777777" w:rsidR="003D1232" w:rsidRPr="003D1232" w:rsidRDefault="003D1232" w:rsidP="003D1232">
      <w:pPr>
        <w:pStyle w:val="Odstavecseseznamem"/>
        <w:spacing w:after="0" w:line="240" w:lineRule="auto"/>
        <w:ind w:left="502"/>
        <w:jc w:val="both"/>
        <w:rPr>
          <w:rFonts w:eastAsia="Times New Roman" w:cs="Arial"/>
          <w:lang w:eastAsia="cs-CZ"/>
        </w:rPr>
      </w:pPr>
    </w:p>
    <w:p w14:paraId="71035330" w14:textId="2804D241" w:rsidR="003D1232" w:rsidRDefault="003D1232" w:rsidP="003D1232">
      <w:pPr>
        <w:pStyle w:val="Odstavecseseznamem"/>
        <w:spacing w:after="0" w:line="240" w:lineRule="auto"/>
        <w:ind w:left="502"/>
        <w:jc w:val="both"/>
        <w:rPr>
          <w:rFonts w:eastAsia="Times New Roman" w:cs="Arial"/>
          <w:lang w:eastAsia="cs-CZ"/>
        </w:rPr>
      </w:pPr>
      <w:r w:rsidRPr="003D1232">
        <w:rPr>
          <w:rFonts w:eastAsia="Times New Roman" w:cs="Arial"/>
          <w:lang w:eastAsia="cs-CZ"/>
        </w:rPr>
        <w:t>Doklady, které budou dodávány TDS s měsíční periodicitou:</w:t>
      </w:r>
    </w:p>
    <w:p w14:paraId="279B484F" w14:textId="530902C7" w:rsidR="003D1232" w:rsidRPr="003D1232" w:rsidRDefault="003D1232" w:rsidP="003D1232">
      <w:pPr>
        <w:pStyle w:val="Odstavecseseznamem"/>
        <w:spacing w:after="0" w:line="240" w:lineRule="auto"/>
        <w:ind w:left="502"/>
        <w:jc w:val="both"/>
        <w:rPr>
          <w:rFonts w:eastAsia="Times New Roman" w:cs="Arial"/>
          <w:lang w:eastAsia="cs-CZ"/>
        </w:rPr>
      </w:pPr>
      <w:r w:rsidRPr="003D1232">
        <w:rPr>
          <w:rFonts w:eastAsia="Times New Roman" w:cs="Arial"/>
          <w:lang w:eastAsia="cs-CZ"/>
        </w:rPr>
        <w:t>-</w:t>
      </w:r>
      <w:r w:rsidRPr="003D1232">
        <w:rPr>
          <w:rFonts w:eastAsia="Times New Roman" w:cs="Arial"/>
          <w:lang w:eastAsia="cs-CZ"/>
        </w:rPr>
        <w:tab/>
        <w:t>Měsíční zpráva o realizaci stavby, která bude obsahovat kapitoly</w:t>
      </w:r>
      <w:r w:rsidR="00E346D8">
        <w:rPr>
          <w:rFonts w:eastAsia="Times New Roman" w:cs="Arial"/>
          <w:lang w:eastAsia="cs-CZ"/>
        </w:rPr>
        <w:t>:</w:t>
      </w:r>
    </w:p>
    <w:p w14:paraId="0B31B985" w14:textId="77777777" w:rsidR="003D1232" w:rsidRPr="003D1232" w:rsidRDefault="003D1232" w:rsidP="003D1232">
      <w:pPr>
        <w:pStyle w:val="Odstavecseseznamem"/>
        <w:spacing w:after="0" w:line="240" w:lineRule="auto"/>
        <w:ind w:left="502"/>
        <w:jc w:val="both"/>
        <w:rPr>
          <w:rFonts w:eastAsia="Times New Roman" w:cs="Arial"/>
          <w:lang w:eastAsia="cs-CZ"/>
        </w:rPr>
      </w:pPr>
      <w:r w:rsidRPr="003D1232">
        <w:rPr>
          <w:rFonts w:eastAsia="Times New Roman" w:cs="Arial"/>
          <w:lang w:eastAsia="cs-CZ"/>
        </w:rPr>
        <w:t>o</w:t>
      </w:r>
      <w:r w:rsidRPr="003D1232">
        <w:rPr>
          <w:rFonts w:eastAsia="Times New Roman" w:cs="Arial"/>
          <w:lang w:eastAsia="cs-CZ"/>
        </w:rPr>
        <w:tab/>
        <w:t xml:space="preserve">Souhrnné posouzení postupu realizace; </w:t>
      </w:r>
    </w:p>
    <w:p w14:paraId="0DA6ED59" w14:textId="77777777" w:rsidR="003D1232" w:rsidRPr="003D1232" w:rsidRDefault="003D1232" w:rsidP="003D1232">
      <w:pPr>
        <w:pStyle w:val="Odstavecseseznamem"/>
        <w:spacing w:after="0" w:line="240" w:lineRule="auto"/>
        <w:ind w:left="502"/>
        <w:jc w:val="both"/>
        <w:rPr>
          <w:rFonts w:eastAsia="Times New Roman" w:cs="Arial"/>
          <w:lang w:eastAsia="cs-CZ"/>
        </w:rPr>
      </w:pPr>
      <w:r w:rsidRPr="003D1232">
        <w:rPr>
          <w:rFonts w:eastAsia="Times New Roman" w:cs="Arial"/>
          <w:lang w:eastAsia="cs-CZ"/>
        </w:rPr>
        <w:t>o</w:t>
      </w:r>
      <w:r w:rsidRPr="003D1232">
        <w:rPr>
          <w:rFonts w:eastAsia="Times New Roman" w:cs="Arial"/>
          <w:lang w:eastAsia="cs-CZ"/>
        </w:rPr>
        <w:tab/>
        <w:t>Soulad se schváleným HMG stavby</w:t>
      </w:r>
    </w:p>
    <w:p w14:paraId="57EC347D" w14:textId="77777777" w:rsidR="003D1232" w:rsidRPr="003D1232" w:rsidRDefault="003D1232" w:rsidP="003D1232">
      <w:pPr>
        <w:pStyle w:val="Odstavecseseznamem"/>
        <w:spacing w:after="0" w:line="240" w:lineRule="auto"/>
        <w:ind w:left="502"/>
        <w:jc w:val="both"/>
        <w:rPr>
          <w:rFonts w:eastAsia="Times New Roman" w:cs="Arial"/>
          <w:lang w:eastAsia="cs-CZ"/>
        </w:rPr>
      </w:pPr>
      <w:r w:rsidRPr="003D1232">
        <w:rPr>
          <w:rFonts w:eastAsia="Times New Roman" w:cs="Arial"/>
          <w:lang w:eastAsia="cs-CZ"/>
        </w:rPr>
        <w:t>o</w:t>
      </w:r>
      <w:r w:rsidRPr="003D1232">
        <w:rPr>
          <w:rFonts w:eastAsia="Times New Roman" w:cs="Arial"/>
          <w:lang w:eastAsia="cs-CZ"/>
        </w:rPr>
        <w:tab/>
        <w:t>Fakturace stavby</w:t>
      </w:r>
    </w:p>
    <w:p w14:paraId="1BA6925A" w14:textId="77777777" w:rsidR="003D1232" w:rsidRPr="003D1232" w:rsidRDefault="003D1232" w:rsidP="003D1232">
      <w:pPr>
        <w:pStyle w:val="Odstavecseseznamem"/>
        <w:spacing w:after="0" w:line="240" w:lineRule="auto"/>
        <w:ind w:left="502"/>
        <w:jc w:val="both"/>
        <w:rPr>
          <w:rFonts w:eastAsia="Times New Roman" w:cs="Arial"/>
          <w:lang w:eastAsia="cs-CZ"/>
        </w:rPr>
      </w:pPr>
      <w:r w:rsidRPr="003D1232">
        <w:rPr>
          <w:rFonts w:eastAsia="Times New Roman" w:cs="Arial"/>
          <w:lang w:eastAsia="cs-CZ"/>
        </w:rPr>
        <w:t>o</w:t>
      </w:r>
      <w:r w:rsidRPr="003D1232">
        <w:rPr>
          <w:rFonts w:eastAsia="Times New Roman" w:cs="Arial"/>
          <w:lang w:eastAsia="cs-CZ"/>
        </w:rPr>
        <w:tab/>
        <w:t>Plánované výkony a jejich porovnání se skutečností</w:t>
      </w:r>
    </w:p>
    <w:p w14:paraId="60495299" w14:textId="77777777" w:rsidR="003D1232" w:rsidRPr="003D1232" w:rsidRDefault="003D1232" w:rsidP="003D1232">
      <w:pPr>
        <w:pStyle w:val="Odstavecseseznamem"/>
        <w:spacing w:after="0" w:line="240" w:lineRule="auto"/>
        <w:ind w:left="502"/>
        <w:jc w:val="both"/>
        <w:rPr>
          <w:rFonts w:eastAsia="Times New Roman" w:cs="Arial"/>
          <w:lang w:eastAsia="cs-CZ"/>
        </w:rPr>
      </w:pPr>
      <w:r w:rsidRPr="003D1232">
        <w:rPr>
          <w:rFonts w:eastAsia="Times New Roman" w:cs="Arial"/>
          <w:lang w:eastAsia="cs-CZ"/>
        </w:rPr>
        <w:t>o</w:t>
      </w:r>
      <w:r w:rsidRPr="003D1232">
        <w:rPr>
          <w:rFonts w:eastAsia="Times New Roman" w:cs="Arial"/>
          <w:lang w:eastAsia="cs-CZ"/>
        </w:rPr>
        <w:tab/>
        <w:t>Posouzení rozsahu a kvality stavebních prací zhotovitele na jednotlivých SO stavby</w:t>
      </w:r>
    </w:p>
    <w:p w14:paraId="77F2917E" w14:textId="77777777" w:rsidR="003D1232" w:rsidRPr="003D1232" w:rsidRDefault="003D1232" w:rsidP="003D1232">
      <w:pPr>
        <w:pStyle w:val="Odstavecseseznamem"/>
        <w:spacing w:after="0" w:line="240" w:lineRule="auto"/>
        <w:ind w:left="502"/>
        <w:jc w:val="both"/>
        <w:rPr>
          <w:rFonts w:eastAsia="Times New Roman" w:cs="Arial"/>
          <w:lang w:eastAsia="cs-CZ"/>
        </w:rPr>
      </w:pPr>
      <w:r w:rsidRPr="003D1232">
        <w:rPr>
          <w:rFonts w:eastAsia="Times New Roman" w:cs="Arial"/>
          <w:lang w:eastAsia="cs-CZ"/>
        </w:rPr>
        <w:t>o</w:t>
      </w:r>
      <w:r w:rsidRPr="003D1232">
        <w:rPr>
          <w:rFonts w:eastAsia="Times New Roman" w:cs="Arial"/>
          <w:lang w:eastAsia="cs-CZ"/>
        </w:rPr>
        <w:tab/>
        <w:t>Sledování a řízení změn proti DPS</w:t>
      </w:r>
    </w:p>
    <w:p w14:paraId="2FC48DC7" w14:textId="77777777" w:rsidR="003D1232" w:rsidRPr="003D1232" w:rsidRDefault="003D1232" w:rsidP="003D1232">
      <w:pPr>
        <w:pStyle w:val="Odstavecseseznamem"/>
        <w:spacing w:after="0" w:line="240" w:lineRule="auto"/>
        <w:ind w:left="502"/>
        <w:jc w:val="both"/>
        <w:rPr>
          <w:rFonts w:eastAsia="Times New Roman" w:cs="Arial"/>
          <w:lang w:eastAsia="cs-CZ"/>
        </w:rPr>
      </w:pPr>
      <w:r w:rsidRPr="003D1232">
        <w:rPr>
          <w:rFonts w:eastAsia="Times New Roman" w:cs="Arial"/>
          <w:lang w:eastAsia="cs-CZ"/>
        </w:rPr>
        <w:t>o</w:t>
      </w:r>
      <w:r w:rsidRPr="003D1232">
        <w:rPr>
          <w:rFonts w:eastAsia="Times New Roman" w:cs="Arial"/>
          <w:lang w:eastAsia="cs-CZ"/>
        </w:rPr>
        <w:tab/>
        <w:t>Financování</w:t>
      </w:r>
    </w:p>
    <w:p w14:paraId="227FE0A3" w14:textId="77777777" w:rsidR="003D1232" w:rsidRPr="003D1232" w:rsidRDefault="003D1232" w:rsidP="003D1232">
      <w:pPr>
        <w:pStyle w:val="Odstavecseseznamem"/>
        <w:spacing w:after="0" w:line="240" w:lineRule="auto"/>
        <w:ind w:left="502"/>
        <w:jc w:val="both"/>
        <w:rPr>
          <w:rFonts w:eastAsia="Times New Roman" w:cs="Arial"/>
          <w:lang w:eastAsia="cs-CZ"/>
        </w:rPr>
      </w:pPr>
      <w:r w:rsidRPr="003D1232">
        <w:rPr>
          <w:rFonts w:eastAsia="Times New Roman" w:cs="Arial"/>
          <w:lang w:eastAsia="cs-CZ"/>
        </w:rPr>
        <w:t>o</w:t>
      </w:r>
      <w:r w:rsidRPr="003D1232">
        <w:rPr>
          <w:rFonts w:eastAsia="Times New Roman" w:cs="Arial"/>
          <w:lang w:eastAsia="cs-CZ"/>
        </w:rPr>
        <w:tab/>
        <w:t>Fotodokumentace</w:t>
      </w:r>
    </w:p>
    <w:p w14:paraId="262DC8C1"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p>
    <w:p w14:paraId="2A13A860" w14:textId="77777777" w:rsidR="00F01FED" w:rsidRPr="00F01FED" w:rsidRDefault="00F01FED" w:rsidP="002C0B6B">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2C0B6B">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570A48DA"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31453C">
        <w:rPr>
          <w:rFonts w:eastAsia="Times New Roman" w:cs="Times New Roman"/>
          <w:lang w:eastAsia="cs-CZ"/>
        </w:rPr>
        <w:t>tvoří přílohu č. 2 této</w:t>
      </w:r>
      <w:r w:rsidRPr="00F01FED">
        <w:rPr>
          <w:rFonts w:eastAsia="Times New Roman" w:cs="Times New Roman"/>
          <w:lang w:eastAsia="cs-CZ"/>
        </w:rPr>
        <w:t xml:space="preserve"> Výzvy a musí být podepsáno osobou oprávněnou jednat za dodavatele.</w:t>
      </w:r>
    </w:p>
    <w:p w14:paraId="4EFB5840" w14:textId="1DE1B2A6" w:rsid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2C0B6B">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2C0B6B">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57B0DDCF" w:rsidR="00F01FED" w:rsidRDefault="00F01FED" w:rsidP="002C0B6B">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lastRenderedPageBreak/>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6E6D7854" w14:textId="77777777" w:rsidR="0031453C" w:rsidRPr="00CE61FF" w:rsidRDefault="0031453C" w:rsidP="0031453C">
      <w:pPr>
        <w:autoSpaceDE w:val="0"/>
        <w:autoSpaceDN w:val="0"/>
        <w:spacing w:after="0" w:line="240" w:lineRule="auto"/>
        <w:ind w:left="462"/>
        <w:jc w:val="both"/>
        <w:rPr>
          <w:rFonts w:ascii="Verdana" w:eastAsia="Times New Roman" w:hAnsi="Verdana" w:cs="Arial"/>
          <w:lang w:eastAsia="cs-CZ"/>
        </w:rPr>
      </w:pPr>
    </w:p>
    <w:p w14:paraId="78AE1158" w14:textId="77777777" w:rsidR="0031453C" w:rsidRPr="001115C9" w:rsidRDefault="0031453C" w:rsidP="0031453C">
      <w:pPr>
        <w:numPr>
          <w:ilvl w:val="0"/>
          <w:numId w:val="21"/>
        </w:numPr>
        <w:spacing w:after="0" w:line="240" w:lineRule="auto"/>
        <w:ind w:left="776" w:firstLine="358"/>
        <w:jc w:val="both"/>
        <w:rPr>
          <w:rFonts w:ascii="Calibri" w:eastAsia="Verdana" w:hAnsi="Calibri" w:cs="Calibri"/>
          <w:bCs/>
          <w:sz w:val="20"/>
          <w:szCs w:val="20"/>
        </w:rPr>
      </w:pPr>
      <w:r w:rsidRPr="00CE61FF">
        <w:rPr>
          <w:rFonts w:ascii="Verdana" w:eastAsia="Verdana" w:hAnsi="Verdana" w:cs="Calibri"/>
          <w:bCs/>
        </w:rPr>
        <w:t>poradenská a konzultační činnost, zpracování odborných studií a posudků</w:t>
      </w:r>
    </w:p>
    <w:p w14:paraId="27712995" w14:textId="77777777" w:rsidR="0031453C" w:rsidRPr="00F41DAF" w:rsidRDefault="0031453C" w:rsidP="0031453C">
      <w:pPr>
        <w:spacing w:after="0" w:line="240" w:lineRule="auto"/>
        <w:ind w:left="907"/>
        <w:jc w:val="both"/>
        <w:rPr>
          <w:rFonts w:eastAsia="Times New Roman" w:cs="Times New Roman"/>
          <w:lang w:eastAsia="cs-CZ"/>
        </w:rPr>
      </w:pPr>
    </w:p>
    <w:p w14:paraId="3B54F200" w14:textId="102DF851" w:rsidR="0031453C" w:rsidRDefault="0031453C" w:rsidP="0031453C">
      <w:pPr>
        <w:numPr>
          <w:ilvl w:val="0"/>
          <w:numId w:val="13"/>
        </w:numPr>
        <w:spacing w:after="0" w:line="240" w:lineRule="auto"/>
        <w:ind w:left="907"/>
        <w:jc w:val="both"/>
        <w:rPr>
          <w:rFonts w:eastAsia="Times New Roman" w:cs="Times New Roman"/>
          <w:lang w:eastAsia="cs-CZ"/>
        </w:rPr>
      </w:pPr>
      <w:r w:rsidRPr="00410417">
        <w:rPr>
          <w:rFonts w:eastAsia="Times New Roman" w:cs="Times New Roman"/>
          <w:lang w:eastAsia="cs-CZ"/>
        </w:rPr>
        <w:t xml:space="preserve">osvědčení o autorizaci (ČR) nebo registraci (zahraničí) v rozsahu dle §5 odst. 3  písm. </w:t>
      </w:r>
      <w:r w:rsidRPr="007324B2">
        <w:rPr>
          <w:rFonts w:eastAsia="Times New Roman" w:cs="Times New Roman"/>
          <w:b/>
          <w:lang w:eastAsia="cs-CZ"/>
        </w:rPr>
        <w:t>d) mosty a inženýrské konstrukce</w:t>
      </w:r>
      <w:r>
        <w:rPr>
          <w:rFonts w:eastAsia="Times New Roman" w:cs="Times New Roman"/>
          <w:lang w:eastAsia="cs-CZ"/>
        </w:rPr>
        <w:t xml:space="preserve"> </w:t>
      </w:r>
      <w:r w:rsidRPr="00410417">
        <w:rPr>
          <w:rFonts w:eastAsia="Times New Roman" w:cs="Times New Roman"/>
          <w:lang w:eastAsia="cs-CZ"/>
        </w:rPr>
        <w:t>zákona č. 360/1992 Sb., o výkonu povolání autorizovaných</w:t>
      </w:r>
      <w:r w:rsidRPr="00FC44E6">
        <w:rPr>
          <w:rFonts w:eastAsia="Times New Roman" w:cs="Times New Roman"/>
          <w:lang w:eastAsia="cs-CZ"/>
        </w:rPr>
        <w:t xml:space="preserve"> architektů a o výkonu povolání autorizovaných inženýrů a techniků činných ve výstavb</w:t>
      </w:r>
      <w:r w:rsidR="007324B2">
        <w:rPr>
          <w:rFonts w:eastAsia="Times New Roman" w:cs="Times New Roman"/>
          <w:lang w:eastAsia="cs-CZ"/>
        </w:rPr>
        <w:t>ě, ve znění pozdějších předpisů.</w:t>
      </w:r>
      <w:r w:rsidRPr="00FC44E6">
        <w:rPr>
          <w:rFonts w:eastAsia="Times New Roman" w:cs="Times New Roman"/>
          <w:lang w:eastAsia="cs-CZ"/>
        </w:rPr>
        <w:t xml:space="preserve"> </w:t>
      </w: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2C0B6B">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54CB2887" w:rsidR="00F01FED" w:rsidRPr="00BC2C5D" w:rsidRDefault="00BC2C5D" w:rsidP="00BC2C5D">
      <w:pPr>
        <w:spacing w:after="0" w:line="240" w:lineRule="auto"/>
        <w:jc w:val="both"/>
        <w:rPr>
          <w:rFonts w:eastAsia="Times New Roman" w:cs="Times New Roman"/>
          <w:lang w:eastAsia="cs-CZ"/>
        </w:rPr>
      </w:pPr>
      <w:r>
        <w:rPr>
          <w:rFonts w:eastAsia="Times New Roman" w:cs="Times New Roman"/>
          <w:lang w:eastAsia="cs-CZ"/>
        </w:rPr>
        <w:t xml:space="preserve">       </w:t>
      </w:r>
      <w:r w:rsidR="00F01FED" w:rsidRPr="00BC2C5D">
        <w:rPr>
          <w:rFonts w:eastAsia="Times New Roman" w:cs="Times New Roman"/>
          <w:lang w:eastAsia="cs-CZ"/>
        </w:rPr>
        <w:t>K prokázání splnění technické kvalifikace předloží dodavatel zadavateli následující doklady:</w:t>
      </w:r>
    </w:p>
    <w:p w14:paraId="00C20EA4" w14:textId="77777777" w:rsidR="00F01FED" w:rsidRPr="00F01FED" w:rsidRDefault="00F01FED" w:rsidP="00F01FED">
      <w:pPr>
        <w:spacing w:after="0" w:line="240" w:lineRule="auto"/>
        <w:ind w:left="426"/>
        <w:jc w:val="both"/>
        <w:rPr>
          <w:rFonts w:eastAsia="Times New Roman" w:cs="Times New Roman"/>
          <w:lang w:eastAsia="cs-CZ"/>
        </w:rPr>
      </w:pPr>
    </w:p>
    <w:p w14:paraId="1EEA6923" w14:textId="77777777" w:rsidR="00BC2C5D" w:rsidRPr="00FC44E6" w:rsidRDefault="00BC2C5D" w:rsidP="00BC2C5D">
      <w:pPr>
        <w:spacing w:after="0" w:line="240" w:lineRule="auto"/>
        <w:ind w:left="907"/>
        <w:jc w:val="both"/>
        <w:rPr>
          <w:rFonts w:eastAsia="Times New Roman" w:cs="Times New Roman"/>
          <w:strike/>
          <w:lang w:eastAsia="cs-CZ"/>
        </w:rPr>
      </w:pPr>
    </w:p>
    <w:p w14:paraId="634865B2" w14:textId="5937EFE6" w:rsidR="007324B2" w:rsidRDefault="00BC2C5D" w:rsidP="00BC2C5D">
      <w:pPr>
        <w:numPr>
          <w:ilvl w:val="0"/>
          <w:numId w:val="28"/>
        </w:numPr>
        <w:spacing w:after="0" w:line="240" w:lineRule="auto"/>
        <w:ind w:left="907" w:hanging="340"/>
        <w:jc w:val="both"/>
      </w:pPr>
      <w:r w:rsidRPr="00FC44E6">
        <w:rPr>
          <w:rFonts w:eastAsia="Times New Roman" w:cs="Calibri"/>
          <w:lang w:eastAsia="cs-CZ"/>
        </w:rPr>
        <w:t xml:space="preserve">Zadavatel požaduje předložení </w:t>
      </w:r>
      <w:r>
        <w:rPr>
          <w:b/>
        </w:rPr>
        <w:t>s</w:t>
      </w:r>
      <w:r w:rsidR="007324B2" w:rsidRPr="00E63E03">
        <w:rPr>
          <w:b/>
        </w:rPr>
        <w:t>eznam</w:t>
      </w:r>
      <w:r>
        <w:rPr>
          <w:b/>
        </w:rPr>
        <w:t>u</w:t>
      </w:r>
      <w:r w:rsidR="007324B2" w:rsidRPr="00E63E03">
        <w:rPr>
          <w:b/>
        </w:rPr>
        <w:t xml:space="preserve"> </w:t>
      </w:r>
      <w:r w:rsidR="007324B2">
        <w:rPr>
          <w:b/>
        </w:rPr>
        <w:t xml:space="preserve">významných </w:t>
      </w:r>
      <w:r w:rsidR="007324B2" w:rsidRPr="00E63E03">
        <w:rPr>
          <w:b/>
        </w:rPr>
        <w:t>služeb</w:t>
      </w:r>
      <w:r w:rsidR="007324B2" w:rsidRPr="00E63E03">
        <w:t xml:space="preserve"> poskytnutých dodavatelem </w:t>
      </w:r>
      <w:r w:rsidR="007324B2" w:rsidRPr="00E63E03">
        <w:rPr>
          <w:b/>
        </w:rPr>
        <w:t xml:space="preserve">v posledních </w:t>
      </w:r>
      <w:r w:rsidR="007324B2">
        <w:rPr>
          <w:b/>
        </w:rPr>
        <w:t>5</w:t>
      </w:r>
      <w:r w:rsidR="007324B2" w:rsidRPr="00E63E03">
        <w:rPr>
          <w:b/>
        </w:rPr>
        <w:t xml:space="preserve"> let</w:t>
      </w:r>
      <w:r w:rsidR="009732F4">
        <w:rPr>
          <w:b/>
        </w:rPr>
        <w:t>ech před zahájením zadávacího řízení,</w:t>
      </w:r>
      <w:r w:rsidR="007324B2">
        <w:t xml:space="preserve"> a to alespoň </w:t>
      </w:r>
      <w:r w:rsidR="007324B2" w:rsidRPr="00E63E03">
        <w:rPr>
          <w:b/>
        </w:rPr>
        <w:t xml:space="preserve">na </w:t>
      </w:r>
      <w:r w:rsidR="007324B2">
        <w:rPr>
          <w:b/>
        </w:rPr>
        <w:t>2</w:t>
      </w:r>
      <w:r w:rsidR="007324B2" w:rsidRPr="00E63E03">
        <w:rPr>
          <w:b/>
        </w:rPr>
        <w:t xml:space="preserve"> stavbách železničních drah</w:t>
      </w:r>
      <w:r w:rsidR="007324B2">
        <w:rPr>
          <w:b/>
        </w:rPr>
        <w:t xml:space="preserve">, </w:t>
      </w:r>
      <w:r w:rsidR="007324B2" w:rsidRPr="007324B2">
        <w:t xml:space="preserve">jejichž </w:t>
      </w:r>
      <w:r w:rsidR="009732F4">
        <w:t>součástí</w:t>
      </w:r>
      <w:r w:rsidR="009732F4" w:rsidRPr="007324B2">
        <w:t xml:space="preserve"> </w:t>
      </w:r>
      <w:r w:rsidR="007324B2" w:rsidRPr="007324B2">
        <w:t>byly</w:t>
      </w:r>
      <w:r w:rsidR="007324B2">
        <w:rPr>
          <w:b/>
        </w:rPr>
        <w:t xml:space="preserve"> mostní objekty</w:t>
      </w:r>
      <w:r w:rsidR="007324B2">
        <w:t>.</w:t>
      </w:r>
    </w:p>
    <w:p w14:paraId="2EE20478" w14:textId="77777777" w:rsidR="00BC2C5D" w:rsidRDefault="00BC2C5D" w:rsidP="00BC2C5D">
      <w:pPr>
        <w:tabs>
          <w:tab w:val="left" w:pos="993"/>
        </w:tabs>
        <w:spacing w:after="0" w:line="240" w:lineRule="auto"/>
        <w:ind w:left="851"/>
        <w:jc w:val="both"/>
      </w:pPr>
    </w:p>
    <w:p w14:paraId="6B723BC6" w14:textId="295D4D7A" w:rsidR="007324B2" w:rsidRDefault="007324B2" w:rsidP="00BC2C5D">
      <w:pPr>
        <w:tabs>
          <w:tab w:val="left" w:pos="993"/>
        </w:tabs>
        <w:spacing w:after="0" w:line="240" w:lineRule="auto"/>
        <w:ind w:left="851"/>
        <w:jc w:val="both"/>
        <w:rPr>
          <w:sz w:val="22"/>
          <w:szCs w:val="22"/>
        </w:rPr>
      </w:pPr>
      <w:r w:rsidRPr="00E63E03">
        <w:t xml:space="preserve">Tímto seznamem </w:t>
      </w:r>
      <w:r>
        <w:t>zhotovitel</w:t>
      </w:r>
      <w:r w:rsidRPr="00E63E03">
        <w:t xml:space="preserve"> prokáže, že v posledních </w:t>
      </w:r>
      <w:r>
        <w:t>pěti</w:t>
      </w:r>
      <w:r w:rsidRPr="00E63E03">
        <w:t xml:space="preserve"> letech před zahájením zadávacího řízení poskytl služby </w:t>
      </w:r>
      <w:r>
        <w:t>stavebního dozoru (asistenta správce stavby)</w:t>
      </w:r>
      <w:r w:rsidRPr="00E63E03">
        <w:t xml:space="preserve"> nebo jiné obdobné činnosti</w:t>
      </w:r>
      <w:r>
        <w:t xml:space="preserve"> (rozumí se např. vedením realizačního týmu v oboru mosty</w:t>
      </w:r>
      <w:r w:rsidR="009732F4">
        <w:t xml:space="preserve"> a inženýrské konstrukce</w:t>
      </w:r>
      <w:r>
        <w:t>)</w:t>
      </w:r>
      <w:r w:rsidRPr="00E63E03">
        <w:t>, které svým obsahem odpovídají předmětu veřejné zakázky, jak je vymezen v </w:t>
      </w:r>
      <w:r w:rsidR="009732F4">
        <w:t>bodě</w:t>
      </w:r>
      <w:r w:rsidR="009732F4" w:rsidRPr="00E63E03">
        <w:t xml:space="preserve"> </w:t>
      </w:r>
      <w:r w:rsidR="009732F4">
        <w:t>3</w:t>
      </w:r>
      <w:r>
        <w:t>.</w:t>
      </w:r>
      <w:r w:rsidRPr="00E63E03">
        <w:t xml:space="preserve"> této </w:t>
      </w:r>
      <w:r>
        <w:t>v</w:t>
      </w:r>
      <w:r w:rsidRPr="00E63E03">
        <w:t>ýzvy</w:t>
      </w:r>
      <w:r>
        <w:t xml:space="preserve">, nejméně </w:t>
      </w:r>
      <w:r w:rsidRPr="00E63E03">
        <w:t>na dvou stavbách železničních drah</w:t>
      </w:r>
      <w:r>
        <w:rPr>
          <w:sz w:val="22"/>
          <w:szCs w:val="22"/>
        </w:rPr>
        <w:t>.</w:t>
      </w:r>
    </w:p>
    <w:p w14:paraId="08A7C62D" w14:textId="77777777" w:rsidR="00BC2C5D" w:rsidRDefault="00BC2C5D" w:rsidP="00BC2C5D">
      <w:pPr>
        <w:tabs>
          <w:tab w:val="left" w:pos="993"/>
        </w:tabs>
        <w:spacing w:after="0" w:line="240" w:lineRule="auto"/>
        <w:ind w:left="851"/>
        <w:jc w:val="both"/>
      </w:pPr>
    </w:p>
    <w:p w14:paraId="186BFA2B" w14:textId="7292E6A9" w:rsidR="007324B2" w:rsidRDefault="007324B2" w:rsidP="00BC2C5D">
      <w:pPr>
        <w:tabs>
          <w:tab w:val="left" w:pos="993"/>
        </w:tabs>
        <w:spacing w:after="0" w:line="240" w:lineRule="auto"/>
        <w:ind w:left="851"/>
        <w:jc w:val="both"/>
      </w:pPr>
      <w:r w:rsidRPr="00E63E03">
        <w:t>Předloženým seznamem poskytnutých služeb přitom musí dodavatel prokázat</w:t>
      </w:r>
      <w:r>
        <w:t xml:space="preserve"> </w:t>
      </w:r>
      <w:r w:rsidRPr="00CF57D6">
        <w:t xml:space="preserve">zkušenost s realizací alespoň jedné zakázky - stavby, jež zahrnovala novostavbu nebo rekonstrukci </w:t>
      </w:r>
      <w:r>
        <w:t>mostních</w:t>
      </w:r>
      <w:r w:rsidRPr="00CF57D6">
        <w:t xml:space="preserve"> objektů v souhrnné hodnotě nejméně </w:t>
      </w:r>
      <w:r w:rsidRPr="00602360">
        <w:rPr>
          <w:b/>
        </w:rPr>
        <w:t>5</w:t>
      </w:r>
      <w:r w:rsidRPr="00CF57D6">
        <w:rPr>
          <w:b/>
          <w:bCs/>
        </w:rPr>
        <w:t xml:space="preserve"> </w:t>
      </w:r>
      <w:r>
        <w:rPr>
          <w:b/>
          <w:bCs/>
        </w:rPr>
        <w:t>0</w:t>
      </w:r>
      <w:r w:rsidRPr="00CF57D6">
        <w:rPr>
          <w:b/>
          <w:bCs/>
        </w:rPr>
        <w:t>00 000</w:t>
      </w:r>
      <w:r w:rsidRPr="00CF57D6">
        <w:t xml:space="preserve"> Kč bez DPH (částka Kč se vztahuje k hodnotě novostavby nebo rekonstrukce </w:t>
      </w:r>
      <w:r>
        <w:t>mostních</w:t>
      </w:r>
      <w:r w:rsidRPr="00CF57D6">
        <w:t xml:space="preserve"> objektů, nikoli k hodnotě zakázky jako celku), a to v posledních </w:t>
      </w:r>
      <w:r w:rsidRPr="00CF57D6">
        <w:rPr>
          <w:b/>
          <w:bCs/>
        </w:rPr>
        <w:t>5</w:t>
      </w:r>
      <w:r w:rsidRPr="00CF57D6">
        <w:t xml:space="preserve"> letech před zahájením zadávacího řízení</w:t>
      </w:r>
      <w:r>
        <w:t>.</w:t>
      </w:r>
    </w:p>
    <w:p w14:paraId="2FB86C57" w14:textId="77777777" w:rsidR="00F01FED" w:rsidRPr="00F01FED" w:rsidRDefault="00F01FED" w:rsidP="007324B2">
      <w:pPr>
        <w:spacing w:after="0" w:line="240" w:lineRule="auto"/>
        <w:ind w:left="426"/>
        <w:jc w:val="both"/>
        <w:rPr>
          <w:rFonts w:eastAsia="Times New Roman" w:cs="Times New Roman"/>
          <w:lang w:eastAsia="cs-CZ"/>
        </w:rPr>
      </w:pPr>
    </w:p>
    <w:p w14:paraId="08FAF2BE" w14:textId="6D429EC0" w:rsidR="00BC2C5D" w:rsidRPr="00291FEF" w:rsidRDefault="00BC2C5D" w:rsidP="00291FEF">
      <w:pPr>
        <w:spacing w:after="0" w:line="240" w:lineRule="auto"/>
        <w:ind w:left="907" w:hanging="340"/>
        <w:jc w:val="both"/>
        <w:rPr>
          <w:rFonts w:eastAsia="Times New Roman" w:cs="Times New Roman"/>
          <w:lang w:eastAsia="cs-CZ"/>
        </w:rPr>
      </w:pPr>
      <w:r w:rsidRPr="00291FEF">
        <w:rPr>
          <w:rFonts w:eastAsia="Times New Roman" w:cs="Times New Roman"/>
          <w:lang w:eastAsia="cs-CZ"/>
        </w:rPr>
        <w:t xml:space="preserve">b) Zadavatel požaduje předložení seznamu </w:t>
      </w:r>
      <w:r w:rsidRPr="00291FEF">
        <w:rPr>
          <w:rFonts w:eastAsia="Times New Roman" w:cs="Times New Roman"/>
          <w:b/>
          <w:lang w:eastAsia="cs-CZ"/>
        </w:rPr>
        <w:t>personálu dodavatele</w:t>
      </w:r>
      <w:r w:rsidRPr="00291FEF">
        <w:rPr>
          <w:rFonts w:eastAsia="Times New Roman" w:cs="Times New Roman"/>
          <w:lang w:eastAsia="cs-CZ"/>
        </w:rPr>
        <w:t xml:space="preserve">. </w:t>
      </w:r>
    </w:p>
    <w:p w14:paraId="1E3F1202" w14:textId="77777777" w:rsidR="00BC2C5D" w:rsidRPr="00FC44E6" w:rsidRDefault="00BC2C5D" w:rsidP="00BC2C5D">
      <w:pPr>
        <w:spacing w:after="0" w:line="240" w:lineRule="auto"/>
        <w:ind w:left="907"/>
        <w:jc w:val="both"/>
        <w:rPr>
          <w:rFonts w:eastAsia="Times New Roman" w:cs="Times New Roman"/>
          <w:highlight w:val="green"/>
          <w:lang w:eastAsia="cs-CZ"/>
        </w:rPr>
      </w:pPr>
    </w:p>
    <w:p w14:paraId="3EE26239" w14:textId="6CF7C914" w:rsidR="009732F4" w:rsidRPr="00DE582F" w:rsidRDefault="009732F4" w:rsidP="00DE582F">
      <w:pPr>
        <w:tabs>
          <w:tab w:val="left" w:pos="993"/>
        </w:tabs>
        <w:spacing w:after="0" w:line="240" w:lineRule="auto"/>
        <w:ind w:left="851"/>
        <w:jc w:val="both"/>
      </w:pPr>
      <w:r w:rsidRPr="00DE582F">
        <w:t xml:space="preserve">Jednotlivé požadavky na kvalifikační kritéria nelze jakkoliv rozdělit mezi více fyzických osob, takže u téže funkce člena odborného personálu nemůže být prokázáno splnění např. požadovaného vzdělání jednou osobou a pomocí jiné osoby odborná způsobilost. </w:t>
      </w:r>
    </w:p>
    <w:p w14:paraId="4DEBB423" w14:textId="77777777" w:rsidR="009732F4" w:rsidRDefault="009732F4" w:rsidP="00BC2C5D">
      <w:pPr>
        <w:spacing w:after="0" w:line="240" w:lineRule="auto"/>
        <w:ind w:left="907"/>
        <w:jc w:val="both"/>
        <w:rPr>
          <w:rFonts w:eastAsia="Times New Roman" w:cs="Times New Roman"/>
          <w:highlight w:val="green"/>
          <w:lang w:eastAsia="cs-CZ"/>
        </w:rPr>
      </w:pPr>
    </w:p>
    <w:p w14:paraId="74A285EE" w14:textId="461BDD4C" w:rsidR="00BC2C5D" w:rsidRPr="00DE582F" w:rsidRDefault="00BC2C5D" w:rsidP="00BC2C5D">
      <w:pPr>
        <w:spacing w:after="0" w:line="240" w:lineRule="auto"/>
        <w:ind w:left="907"/>
        <w:jc w:val="both"/>
        <w:rPr>
          <w:rFonts w:eastAsia="Times New Roman" w:cs="Times New Roman"/>
          <w:lang w:eastAsia="cs-CZ"/>
        </w:rPr>
      </w:pPr>
      <w:r w:rsidRPr="00DE582F">
        <w:rPr>
          <w:rFonts w:eastAsia="Times New Roman" w:cs="Times New Roman"/>
          <w:lang w:eastAsia="cs-CZ"/>
        </w:rPr>
        <w:t xml:space="preserve">Zadavatel stanoví, že člen odborného personálu </w:t>
      </w:r>
      <w:r w:rsidR="009732F4" w:rsidRPr="00DE582F">
        <w:rPr>
          <w:rFonts w:eastAsia="Times New Roman" w:cs="Times New Roman"/>
          <w:lang w:eastAsia="cs-CZ"/>
        </w:rPr>
        <w:t xml:space="preserve">může </w:t>
      </w:r>
      <w:r w:rsidRPr="00DE582F">
        <w:rPr>
          <w:rFonts w:eastAsia="Times New Roman" w:cs="Times New Roman"/>
          <w:lang w:eastAsia="cs-CZ"/>
        </w:rPr>
        <w:t xml:space="preserve">být </w:t>
      </w:r>
      <w:r w:rsidR="009732F4" w:rsidRPr="00DE582F">
        <w:rPr>
          <w:rFonts w:eastAsia="Times New Roman" w:cs="Times New Roman"/>
          <w:lang w:eastAsia="cs-CZ"/>
        </w:rPr>
        <w:t xml:space="preserve">zaměstnanec </w:t>
      </w:r>
      <w:r w:rsidRPr="00DE582F">
        <w:rPr>
          <w:rFonts w:eastAsia="Times New Roman" w:cs="Times New Roman"/>
          <w:lang w:eastAsia="cs-CZ"/>
        </w:rPr>
        <w:t xml:space="preserve">dodavatele nebo </w:t>
      </w:r>
      <w:r w:rsidR="009732F4" w:rsidRPr="00DE582F">
        <w:rPr>
          <w:rFonts w:eastAsia="Times New Roman" w:cs="Times New Roman"/>
          <w:lang w:eastAsia="cs-CZ"/>
        </w:rPr>
        <w:t xml:space="preserve">osoba </w:t>
      </w:r>
      <w:r w:rsidRPr="00DE582F">
        <w:rPr>
          <w:rFonts w:eastAsia="Times New Roman" w:cs="Times New Roman"/>
          <w:lang w:eastAsia="cs-CZ"/>
        </w:rPr>
        <w:t xml:space="preserve">v jiném vztahu k dodavateli, tj. např. </w:t>
      </w:r>
      <w:r w:rsidR="009732F4" w:rsidRPr="00DE582F">
        <w:rPr>
          <w:rFonts w:eastAsia="Times New Roman" w:cs="Times New Roman"/>
          <w:lang w:eastAsia="cs-CZ"/>
        </w:rPr>
        <w:t xml:space="preserve">zaměstnanec </w:t>
      </w:r>
      <w:r w:rsidRPr="00DE582F">
        <w:rPr>
          <w:rFonts w:eastAsia="Times New Roman" w:cs="Times New Roman"/>
          <w:lang w:eastAsia="cs-CZ"/>
        </w:rPr>
        <w:t xml:space="preserve">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DE582F">
        <w:rPr>
          <w:rFonts w:eastAsia="Times New Roman" w:cs="Times New Roman"/>
          <w:b/>
          <w:lang w:eastAsia="cs-CZ"/>
        </w:rPr>
        <w:t>Informace o této skutečnosti bude uvedena v profesním životopisu</w:t>
      </w:r>
      <w:r w:rsidRPr="00DE582F">
        <w:rPr>
          <w:rFonts w:eastAsia="Times New Roman" w:cs="Times New Roman"/>
          <w:lang w:eastAsia="cs-CZ"/>
        </w:rPr>
        <w:t>. Nesplnění této podmínky může být důvodem pro vyloučení dodavatele z výběrového řízení.</w:t>
      </w:r>
    </w:p>
    <w:p w14:paraId="19F8E5F0" w14:textId="77777777" w:rsidR="00BC2C5D" w:rsidRPr="00DE582F" w:rsidRDefault="00BC2C5D" w:rsidP="00BC2C5D">
      <w:pPr>
        <w:spacing w:after="0" w:line="240" w:lineRule="auto"/>
        <w:ind w:left="907"/>
        <w:jc w:val="both"/>
        <w:rPr>
          <w:rFonts w:eastAsia="Times New Roman" w:cs="Times New Roman"/>
          <w:lang w:eastAsia="cs-CZ"/>
        </w:rPr>
      </w:pPr>
    </w:p>
    <w:p w14:paraId="7C99E001" w14:textId="51774054" w:rsidR="00BC2C5D" w:rsidRPr="00FC44E6" w:rsidRDefault="00BC2C5D" w:rsidP="00BC2C5D">
      <w:pPr>
        <w:spacing w:after="0" w:line="240" w:lineRule="auto"/>
        <w:ind w:left="907"/>
        <w:jc w:val="both"/>
        <w:rPr>
          <w:rFonts w:eastAsia="Times New Roman" w:cs="Times New Roman"/>
          <w:lang w:eastAsia="cs-CZ"/>
        </w:rPr>
      </w:pPr>
      <w:r w:rsidRPr="00DE582F">
        <w:rPr>
          <w:rFonts w:eastAsia="Times New Roman" w:cs="Times New Roman"/>
          <w:lang w:eastAsia="cs-CZ"/>
        </w:rPr>
        <w:t>Dodavatel v nabídce předloží strukturovan</w:t>
      </w:r>
      <w:r w:rsidR="00291FEF" w:rsidRPr="00DE582F">
        <w:rPr>
          <w:rFonts w:eastAsia="Times New Roman" w:cs="Times New Roman"/>
          <w:lang w:eastAsia="cs-CZ"/>
        </w:rPr>
        <w:t>ý</w:t>
      </w:r>
      <w:r w:rsidRPr="00DE582F">
        <w:rPr>
          <w:rFonts w:eastAsia="Times New Roman" w:cs="Times New Roman"/>
          <w:lang w:eastAsia="cs-CZ"/>
        </w:rPr>
        <w:t xml:space="preserve"> profesní životopis člen</w:t>
      </w:r>
      <w:r w:rsidR="00601E7F" w:rsidRPr="00DE582F">
        <w:rPr>
          <w:rFonts w:eastAsia="Times New Roman" w:cs="Times New Roman"/>
          <w:lang w:eastAsia="cs-CZ"/>
        </w:rPr>
        <w:t>a</w:t>
      </w:r>
      <w:r w:rsidRPr="00DE582F">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w:t>
      </w:r>
      <w:r w:rsidR="009732F4" w:rsidRPr="00DE582F">
        <w:rPr>
          <w:rFonts w:eastAsia="Times New Roman" w:cs="Times New Roman"/>
          <w:lang w:eastAsia="cs-CZ"/>
        </w:rPr>
        <w:t xml:space="preserve">člena </w:t>
      </w:r>
      <w:r w:rsidRPr="00DE582F">
        <w:rPr>
          <w:rFonts w:eastAsia="Times New Roman" w:cs="Times New Roman"/>
          <w:lang w:eastAsia="cs-CZ"/>
        </w:rPr>
        <w:t>personálu dodavatele. Pro plnění této veřejné zakázky musí mít dodavatel k dispozici odborný personál, který splňuje následující podmínky (což musí vyplývat z dodavatelem předkládaných dokumentů):</w:t>
      </w:r>
    </w:p>
    <w:p w14:paraId="51211960" w14:textId="77777777" w:rsidR="00F01FED" w:rsidRPr="00BC2C5D" w:rsidRDefault="00F01FED" w:rsidP="00F01FED">
      <w:pPr>
        <w:spacing w:after="0" w:line="240" w:lineRule="auto"/>
        <w:ind w:left="907"/>
        <w:jc w:val="both"/>
        <w:rPr>
          <w:rFonts w:eastAsia="Times New Roman" w:cs="Times New Roman"/>
          <w:b/>
          <w:lang w:eastAsia="cs-CZ"/>
        </w:rPr>
      </w:pPr>
    </w:p>
    <w:p w14:paraId="6FE06326" w14:textId="2B920551" w:rsidR="00291FEF" w:rsidRPr="00291FEF" w:rsidRDefault="00291FEF" w:rsidP="00291FEF">
      <w:pPr>
        <w:pStyle w:val="Odstavecseseznamem"/>
        <w:numPr>
          <w:ilvl w:val="0"/>
          <w:numId w:val="29"/>
        </w:numPr>
        <w:jc w:val="both"/>
        <w:rPr>
          <w:b/>
          <w:color w:val="000000"/>
        </w:rPr>
      </w:pPr>
      <w:r w:rsidRPr="00291FEF">
        <w:rPr>
          <w:b/>
          <w:color w:val="000000"/>
        </w:rPr>
        <w:t>Stavební dozor (asistent správce stavby)</w:t>
      </w:r>
    </w:p>
    <w:p w14:paraId="0E48A231" w14:textId="4196B29C" w:rsidR="00291FEF" w:rsidRPr="00291FEF" w:rsidRDefault="00291FEF" w:rsidP="00291FEF">
      <w:pPr>
        <w:pStyle w:val="Odstavecseseznamem"/>
        <w:numPr>
          <w:ilvl w:val="1"/>
          <w:numId w:val="29"/>
        </w:numPr>
        <w:spacing w:before="120" w:after="0" w:line="240" w:lineRule="auto"/>
        <w:ind w:left="1560" w:right="23" w:hanging="283"/>
        <w:jc w:val="both"/>
        <w:rPr>
          <w:color w:val="000000"/>
        </w:rPr>
      </w:pPr>
      <w:r w:rsidRPr="00291FEF">
        <w:rPr>
          <w:color w:val="000000"/>
        </w:rPr>
        <w:t xml:space="preserve">doložit praxi ve výkonu činnosti technického dozoru </w:t>
      </w:r>
      <w:r w:rsidRPr="00291FEF">
        <w:t>nebo jiné obdobné činnosti (rozumí se např. vedením realizačního týmu v oboru mosty</w:t>
      </w:r>
      <w:r w:rsidR="009732F4">
        <w:t xml:space="preserve"> a inženýrské konstrukce</w:t>
      </w:r>
      <w:r w:rsidRPr="00291FEF">
        <w:t>)</w:t>
      </w:r>
      <w:r w:rsidRPr="00291FEF">
        <w:rPr>
          <w:color w:val="000000"/>
        </w:rPr>
        <w:t xml:space="preserve"> na železničních stavbách minimálně 5 let (obor mosty</w:t>
      </w:r>
      <w:r w:rsidR="009732F4">
        <w:rPr>
          <w:color w:val="000000"/>
        </w:rPr>
        <w:t xml:space="preserve"> a inženýrské konstrukce</w:t>
      </w:r>
      <w:r w:rsidRPr="00291FEF">
        <w:rPr>
          <w:color w:val="000000"/>
        </w:rPr>
        <w:t>)</w:t>
      </w:r>
    </w:p>
    <w:p w14:paraId="1382EF2C" w14:textId="238C921F" w:rsidR="00291FEF" w:rsidRPr="00EA65BD" w:rsidRDefault="00291FEF" w:rsidP="00291FEF">
      <w:pPr>
        <w:pStyle w:val="Odstavecseseznamem"/>
        <w:numPr>
          <w:ilvl w:val="1"/>
          <w:numId w:val="29"/>
        </w:numPr>
        <w:spacing w:before="120" w:after="0" w:line="240" w:lineRule="auto"/>
        <w:ind w:left="1560" w:right="23" w:hanging="283"/>
        <w:jc w:val="both"/>
        <w:rPr>
          <w:color w:val="000000"/>
        </w:rPr>
      </w:pPr>
      <w:r w:rsidRPr="00291FEF">
        <w:rPr>
          <w:color w:val="000000"/>
        </w:rPr>
        <w:t xml:space="preserve">doložit autorizaci v rozsahu dle §5 ods. 3 písm. </w:t>
      </w:r>
      <w:r w:rsidRPr="00291FEF">
        <w:rPr>
          <w:bCs/>
          <w:color w:val="000000"/>
        </w:rPr>
        <w:t>d)</w:t>
      </w:r>
      <w:r w:rsidRPr="00291FEF">
        <w:rPr>
          <w:color w:val="000000"/>
        </w:rPr>
        <w:t xml:space="preserve"> </w:t>
      </w:r>
      <w:r w:rsidRPr="00291FEF">
        <w:rPr>
          <w:rFonts w:eastAsia="Times New Roman" w:cs="Times New Roman"/>
          <w:lang w:eastAsia="cs-CZ"/>
        </w:rPr>
        <w:t xml:space="preserve">mosty a inženýrské konstrukce </w:t>
      </w:r>
      <w:r w:rsidRPr="00291FEF">
        <w:rPr>
          <w:color w:val="000000"/>
        </w:rPr>
        <w:t>zákona č</w:t>
      </w:r>
      <w:r>
        <w:rPr>
          <w:color w:val="000000"/>
        </w:rPr>
        <w:t>. 360</w:t>
      </w:r>
      <w:r w:rsidRPr="00584D61">
        <w:rPr>
          <w:color w:val="000000"/>
        </w:rPr>
        <w:t xml:space="preserve"> /1992 Sb.</w:t>
      </w:r>
      <w:r>
        <w:rPr>
          <w:color w:val="000000"/>
        </w:rPr>
        <w:t xml:space="preserve">, o výkonu </w:t>
      </w:r>
      <w:r w:rsidRPr="00584D61">
        <w:rPr>
          <w:color w:val="000000"/>
        </w:rPr>
        <w:t>činnosti autorizovaných osob</w:t>
      </w:r>
      <w:r>
        <w:rPr>
          <w:color w:val="000000"/>
        </w:rPr>
        <w:t xml:space="preserve"> </w:t>
      </w:r>
    </w:p>
    <w:p w14:paraId="7055E95D" w14:textId="77777777" w:rsidR="00F01FED" w:rsidRPr="00F01FED" w:rsidRDefault="00F01FED" w:rsidP="002C0B6B">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lastRenderedPageBreak/>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5D3ADAA9" w:rsidR="00F01FED" w:rsidRPr="00DD788E"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DD788E">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lastRenderedPageBreak/>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2C0B6B">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DD788E">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2C0B6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DD788E" w:rsidRDefault="00F01FED" w:rsidP="00F01FED">
      <w:pPr>
        <w:spacing w:after="0" w:line="240" w:lineRule="auto"/>
        <w:ind w:left="426"/>
        <w:jc w:val="both"/>
        <w:rPr>
          <w:rFonts w:eastAsia="Times New Roman" w:cs="Times New Roman"/>
          <w:lang w:eastAsia="cs-CZ"/>
        </w:rPr>
      </w:pPr>
    </w:p>
    <w:p w14:paraId="50B82282" w14:textId="04FB189B" w:rsidR="00F01FED" w:rsidRPr="00DD788E" w:rsidRDefault="00F01FED" w:rsidP="00F01FED">
      <w:pPr>
        <w:spacing w:after="0" w:line="240" w:lineRule="auto"/>
        <w:ind w:left="426"/>
        <w:jc w:val="both"/>
        <w:rPr>
          <w:rFonts w:eastAsia="Times New Roman" w:cs="Times New Roman"/>
          <w:lang w:eastAsia="cs-CZ"/>
        </w:rPr>
      </w:pPr>
      <w:r w:rsidRPr="00DD788E">
        <w:rPr>
          <w:rFonts w:eastAsia="Times New Roman" w:cs="Times New Roman"/>
          <w:lang w:eastAsia="cs-CZ"/>
        </w:rPr>
        <w:t xml:space="preserve">Při hodnocení nabídkové ceny je rozhodující Celková cena Díla bez DPH uvedená v čl. </w:t>
      </w:r>
      <w:r w:rsidR="00DD788E" w:rsidRPr="00DD788E">
        <w:rPr>
          <w:rFonts w:eastAsia="Times New Roman" w:cs="Times New Roman"/>
          <w:lang w:eastAsia="cs-CZ"/>
        </w:rPr>
        <w:t>3</w:t>
      </w:r>
      <w:r w:rsidRPr="00DD788E">
        <w:rPr>
          <w:rFonts w:eastAsia="Times New Roman" w:cs="Times New Roman"/>
          <w:lang w:eastAsia="cs-CZ"/>
        </w:rPr>
        <w:t>.</w:t>
      </w:r>
      <w:r w:rsidR="00DD788E" w:rsidRPr="00DD788E">
        <w:rPr>
          <w:rFonts w:eastAsia="Times New Roman" w:cs="Times New Roman"/>
          <w:lang w:eastAsia="cs-CZ"/>
        </w:rPr>
        <w:t>3</w:t>
      </w:r>
      <w:r w:rsidRPr="00DD788E">
        <w:rPr>
          <w:rFonts w:eastAsia="Times New Roman" w:cs="Times New Roman"/>
          <w:lang w:eastAsia="cs-CZ"/>
        </w:rPr>
        <w:t xml:space="preserve"> závazného vzoru smlouvy.</w:t>
      </w:r>
    </w:p>
    <w:p w14:paraId="0035D372" w14:textId="77777777" w:rsidR="00DD788E" w:rsidRPr="00F01FED" w:rsidRDefault="00DD788E"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2C0B6B">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4D0CF52D" w:rsid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2C0B6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1907FEF1" w14:textId="09911999"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284670">
        <w:rPr>
          <w:rFonts w:eastAsia="Times New Roman" w:cs="Times New Roman"/>
          <w:b/>
          <w:lang w:eastAsia="cs-CZ"/>
        </w:rPr>
        <w:t>17. 6. 2021</w:t>
      </w:r>
      <w:r w:rsidRPr="00F01FED">
        <w:rPr>
          <w:rFonts w:eastAsia="Times New Roman" w:cs="Times New Roman"/>
          <w:b/>
          <w:lang w:eastAsia="cs-CZ"/>
        </w:rPr>
        <w:t xml:space="preserve"> do </w:t>
      </w:r>
      <w:r w:rsidR="00284670">
        <w:rPr>
          <w:rFonts w:eastAsia="Times New Roman" w:cs="Times New Roman"/>
          <w:b/>
          <w:lang w:eastAsia="cs-CZ"/>
        </w:rPr>
        <w:t>10:30</w:t>
      </w:r>
      <w:r w:rsidRPr="00F01FED">
        <w:rPr>
          <w:rFonts w:eastAsia="Times New Roman" w:cs="Times New Roman"/>
          <w:b/>
          <w:lang w:eastAsia="cs-CZ"/>
        </w:rPr>
        <w:t xml:space="preserve"> hodin.</w:t>
      </w:r>
    </w:p>
    <w:p w14:paraId="1603AF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w:t>
      </w:r>
      <w:r w:rsidRPr="00F01FED">
        <w:rPr>
          <w:rFonts w:eastAsia="Times New Roman" w:cs="Times New Roman"/>
          <w:lang w:eastAsia="cs-CZ"/>
        </w:rPr>
        <w:lastRenderedPageBreak/>
        <w:t xml:space="preserve">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2C0B6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DD788E"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w:t>
      </w:r>
      <w:r w:rsidRPr="00DD788E">
        <w:rPr>
          <w:rFonts w:eastAsia="Times New Roman" w:cs="Times New Roman"/>
          <w:lang w:eastAsia="cs-CZ"/>
        </w:rPr>
        <w:t xml:space="preserve">výběrového řízení v nabídce v kopii. </w:t>
      </w:r>
      <w:r w:rsidRPr="00DD788E">
        <w:rPr>
          <w:rFonts w:eastAsia="Times New Roman" w:cs="Times New Roman"/>
          <w:u w:val="single"/>
          <w:lang w:eastAsia="cs-CZ"/>
        </w:rPr>
        <w:t>Zadavatel doporučuje, aby byla nabídka předložena v následující struktuře:</w:t>
      </w:r>
    </w:p>
    <w:p w14:paraId="171A01B0" w14:textId="77777777" w:rsidR="00F01FED" w:rsidRPr="00DD788E" w:rsidRDefault="00F01FED" w:rsidP="00F01FED">
      <w:pPr>
        <w:spacing w:after="0" w:line="240" w:lineRule="auto"/>
        <w:ind w:left="426"/>
        <w:jc w:val="both"/>
        <w:rPr>
          <w:rFonts w:eastAsia="Times New Roman" w:cs="Times New Roman"/>
          <w:u w:val="single"/>
          <w:lang w:eastAsia="cs-CZ"/>
        </w:rPr>
      </w:pPr>
    </w:p>
    <w:p w14:paraId="5BBF7223" w14:textId="77777777" w:rsidR="00F01FED" w:rsidRPr="00DD788E" w:rsidRDefault="00F01FED" w:rsidP="002C0B6B">
      <w:pPr>
        <w:numPr>
          <w:ilvl w:val="0"/>
          <w:numId w:val="12"/>
        </w:numPr>
        <w:spacing w:after="0" w:line="240" w:lineRule="auto"/>
        <w:ind w:left="1134" w:hanging="425"/>
        <w:jc w:val="both"/>
        <w:rPr>
          <w:rFonts w:eastAsia="Times New Roman" w:cs="Times New Roman"/>
          <w:lang w:eastAsia="cs-CZ"/>
        </w:rPr>
      </w:pPr>
      <w:r w:rsidRPr="00DD788E">
        <w:rPr>
          <w:rFonts w:eastAsia="Times New Roman" w:cs="Times New Roman"/>
          <w:lang w:eastAsia="cs-CZ"/>
        </w:rPr>
        <w:t>všeobecné informace o dodavateli (příloha č. 1 Výzvy)</w:t>
      </w:r>
    </w:p>
    <w:p w14:paraId="5A8A8134" w14:textId="77777777" w:rsidR="00F01FED" w:rsidRPr="00DD788E" w:rsidRDefault="00F01FED" w:rsidP="002C0B6B">
      <w:pPr>
        <w:numPr>
          <w:ilvl w:val="0"/>
          <w:numId w:val="12"/>
        </w:numPr>
        <w:spacing w:after="0" w:line="240" w:lineRule="auto"/>
        <w:ind w:hanging="437"/>
        <w:jc w:val="both"/>
        <w:rPr>
          <w:rFonts w:eastAsia="Times New Roman" w:cs="Times New Roman"/>
          <w:lang w:eastAsia="cs-CZ"/>
        </w:rPr>
      </w:pPr>
      <w:r w:rsidRPr="00DD788E">
        <w:rPr>
          <w:rFonts w:eastAsia="Times New Roman" w:cs="Times New Roman"/>
          <w:lang w:eastAsia="cs-CZ"/>
        </w:rPr>
        <w:t>návrh smlouvy o dílo,</w:t>
      </w:r>
    </w:p>
    <w:p w14:paraId="0E8B9597" w14:textId="77777777" w:rsidR="00F01FED" w:rsidRPr="00DD788E" w:rsidRDefault="00F01FED" w:rsidP="002C0B6B">
      <w:pPr>
        <w:numPr>
          <w:ilvl w:val="0"/>
          <w:numId w:val="12"/>
        </w:numPr>
        <w:spacing w:after="0" w:line="240" w:lineRule="auto"/>
        <w:ind w:hanging="437"/>
        <w:jc w:val="both"/>
        <w:rPr>
          <w:rFonts w:eastAsia="Times New Roman" w:cs="Times New Roman"/>
          <w:lang w:eastAsia="cs-CZ"/>
        </w:rPr>
      </w:pPr>
      <w:r w:rsidRPr="00DD788E">
        <w:rPr>
          <w:rFonts w:eastAsia="Times New Roman" w:cs="Times New Roman"/>
          <w:lang w:eastAsia="cs-CZ"/>
        </w:rPr>
        <w:t>plná moc či pověření, je-li tohoto dokumentu třeba,</w:t>
      </w:r>
    </w:p>
    <w:p w14:paraId="1BF67256" w14:textId="77777777" w:rsidR="00F01FED" w:rsidRPr="00DD788E" w:rsidRDefault="00F01FED" w:rsidP="002C0B6B">
      <w:pPr>
        <w:numPr>
          <w:ilvl w:val="0"/>
          <w:numId w:val="12"/>
        </w:numPr>
        <w:spacing w:after="0" w:line="240" w:lineRule="auto"/>
        <w:ind w:hanging="437"/>
        <w:jc w:val="both"/>
        <w:rPr>
          <w:rFonts w:eastAsia="Times New Roman" w:cs="Times New Roman"/>
          <w:lang w:eastAsia="cs-CZ"/>
        </w:rPr>
      </w:pPr>
      <w:r w:rsidRPr="00DD788E">
        <w:rPr>
          <w:rFonts w:eastAsia="Times New Roman" w:cs="Times New Roman"/>
          <w:lang w:eastAsia="cs-CZ"/>
        </w:rPr>
        <w:t>cenová kalkulace,</w:t>
      </w:r>
    </w:p>
    <w:p w14:paraId="588D14B9" w14:textId="77777777" w:rsidR="00F01FED" w:rsidRPr="00DD788E" w:rsidRDefault="00F01FED" w:rsidP="002C0B6B">
      <w:pPr>
        <w:numPr>
          <w:ilvl w:val="0"/>
          <w:numId w:val="12"/>
        </w:numPr>
        <w:spacing w:after="0" w:line="240" w:lineRule="auto"/>
        <w:ind w:hanging="437"/>
        <w:jc w:val="both"/>
        <w:rPr>
          <w:rFonts w:eastAsia="Times New Roman" w:cs="Times New Roman"/>
          <w:lang w:eastAsia="cs-CZ"/>
        </w:rPr>
      </w:pPr>
      <w:r w:rsidRPr="00DD788E">
        <w:rPr>
          <w:rFonts w:eastAsia="Times New Roman" w:cs="Times New Roman"/>
          <w:lang w:eastAsia="cs-CZ"/>
        </w:rPr>
        <w:t>doklady o prokázání splnění základní způsobilosti (příloha č. 2 Výzvy),</w:t>
      </w:r>
    </w:p>
    <w:p w14:paraId="3760E1FD" w14:textId="77777777" w:rsidR="00F01FED" w:rsidRPr="00DD788E" w:rsidRDefault="00F01FED" w:rsidP="002C0B6B">
      <w:pPr>
        <w:numPr>
          <w:ilvl w:val="0"/>
          <w:numId w:val="12"/>
        </w:numPr>
        <w:spacing w:after="0" w:line="240" w:lineRule="auto"/>
        <w:ind w:hanging="437"/>
        <w:jc w:val="both"/>
        <w:rPr>
          <w:rFonts w:eastAsia="Times New Roman" w:cs="Times New Roman"/>
          <w:lang w:eastAsia="cs-CZ"/>
        </w:rPr>
      </w:pPr>
      <w:r w:rsidRPr="00DD788E">
        <w:rPr>
          <w:rFonts w:eastAsia="Times New Roman" w:cs="Times New Roman"/>
          <w:lang w:eastAsia="cs-CZ"/>
        </w:rPr>
        <w:t>doklady o prokázání splnění profesní způsobilosti,</w:t>
      </w:r>
    </w:p>
    <w:p w14:paraId="1ACA6627" w14:textId="77777777" w:rsidR="00F01FED" w:rsidRPr="00F01FED" w:rsidRDefault="00F01FED" w:rsidP="002C0B6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2C0B6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21560F62" w:rsidR="00F01FED" w:rsidRPr="00F01FED" w:rsidRDefault="00F01FED" w:rsidP="002C0B6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00DD788E">
        <w:rPr>
          <w:rFonts w:eastAsia="Times New Roman" w:cs="Times New Roman"/>
          <w:lang w:eastAsia="cs-CZ"/>
        </w:rPr>
        <w:t>přílohy č. 8</w:t>
      </w:r>
      <w:r w:rsidRPr="00F01FED">
        <w:rPr>
          <w:rFonts w:eastAsia="Times New Roman" w:cs="Times New Roman"/>
          <w:lang w:eastAsia="cs-CZ"/>
        </w:rPr>
        <w:t xml:space="preserve"> smlouvy o dílo),</w:t>
      </w:r>
    </w:p>
    <w:p w14:paraId="1C24875F" w14:textId="77777777" w:rsidR="00F01FED" w:rsidRPr="00F01FED" w:rsidRDefault="00F01FED" w:rsidP="002C0B6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3E135EF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73E1A0E3" w:rsidR="00F01FED" w:rsidRPr="00E431A4"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w:t>
      </w:r>
      <w:r w:rsidRPr="00E431A4">
        <w:rPr>
          <w:rFonts w:eastAsia="Calibri" w:cs="Times New Roman"/>
          <w:lang w:eastAsia="cs-CZ"/>
        </w:rPr>
        <w:t xml:space="preserve">bude v čl. </w:t>
      </w:r>
      <w:r w:rsidR="00DD788E" w:rsidRPr="00E431A4">
        <w:rPr>
          <w:rFonts w:eastAsia="Calibri" w:cs="Times New Roman"/>
          <w:lang w:eastAsia="cs-CZ"/>
        </w:rPr>
        <w:t>3.3</w:t>
      </w:r>
      <w:r w:rsidRPr="00E431A4">
        <w:rPr>
          <w:rFonts w:eastAsia="Calibri" w:cs="Times New Roman"/>
          <w:lang w:eastAsia="cs-CZ"/>
        </w:rPr>
        <w:t xml:space="preserve"> závazného vzoru smlouvy u</w:t>
      </w:r>
      <w:r w:rsidRPr="00F01FED">
        <w:rPr>
          <w:rFonts w:eastAsia="Calibri" w:cs="Times New Roman"/>
          <w:lang w:eastAsia="cs-CZ"/>
        </w:rPr>
        <w:t xml:space="preserve">vedena v Kč bez DPH zaokrouhlená na dvě desetinná </w:t>
      </w:r>
      <w:r w:rsidRPr="00E431A4">
        <w:rPr>
          <w:rFonts w:eastAsia="Calibri" w:cs="Times New Roman"/>
          <w:lang w:eastAsia="cs-CZ"/>
        </w:rPr>
        <w:t xml:space="preserve">místa jako cena celková </w:t>
      </w:r>
      <w:r w:rsidRPr="00E431A4">
        <w:rPr>
          <w:rFonts w:eastAsia="Times New Roman" w:cs="Times New Roman"/>
          <w:lang w:eastAsia="cs-CZ"/>
        </w:rPr>
        <w:t>následujícím způsobem</w:t>
      </w:r>
      <w:r w:rsidRPr="00E431A4">
        <w:rPr>
          <w:rFonts w:eastAsia="Calibri" w:cs="Times New Roman"/>
          <w:color w:val="000000"/>
          <w:lang w:eastAsia="cs-CZ"/>
        </w:rPr>
        <w:t>:</w:t>
      </w:r>
    </w:p>
    <w:p w14:paraId="7C812B78" w14:textId="77777777" w:rsidR="00F01FED" w:rsidRPr="00E431A4" w:rsidRDefault="00F01FED" w:rsidP="00F01FED">
      <w:pPr>
        <w:autoSpaceDE w:val="0"/>
        <w:autoSpaceDN w:val="0"/>
        <w:spacing w:after="0" w:line="240" w:lineRule="auto"/>
        <w:ind w:left="426" w:hanging="426"/>
        <w:jc w:val="both"/>
        <w:rPr>
          <w:rFonts w:eastAsia="Calibri" w:cs="Times New Roman"/>
          <w:lang w:eastAsia="cs-CZ"/>
        </w:rPr>
      </w:pPr>
    </w:p>
    <w:p w14:paraId="72E13BC0" w14:textId="77777777" w:rsidR="00E431A4" w:rsidRPr="00E431A4" w:rsidRDefault="00F01FED" w:rsidP="00E431A4">
      <w:pPr>
        <w:spacing w:after="0" w:line="240" w:lineRule="auto"/>
        <w:ind w:left="1287"/>
        <w:jc w:val="both"/>
        <w:rPr>
          <w:rFonts w:eastAsia="Times New Roman" w:cs="Times New Roman"/>
          <w:b/>
          <w:bCs/>
          <w:lang w:eastAsia="cs-CZ"/>
        </w:rPr>
      </w:pPr>
      <w:r w:rsidRPr="00E431A4">
        <w:rPr>
          <w:rFonts w:eastAsia="Times New Roman" w:cs="Times New Roman"/>
          <w:b/>
          <w:lang w:eastAsia="cs-CZ"/>
        </w:rPr>
        <w:t xml:space="preserve">Celková cena Díla bez DPH: </w:t>
      </w:r>
      <w:r w:rsidRPr="00E431A4">
        <w:rPr>
          <w:rFonts w:eastAsia="Times New Roman" w:cs="Times New Roman"/>
          <w:b/>
          <w:lang w:eastAsia="cs-CZ"/>
        </w:rPr>
        <w:fldChar w:fldCharType="begin">
          <w:ffData>
            <w:name w:val="Text1"/>
            <w:enabled/>
            <w:calcOnExit w:val="0"/>
            <w:textInput>
              <w:type w:val="date"/>
              <w:format w:val="d.M.yyyy"/>
            </w:textInput>
          </w:ffData>
        </w:fldChar>
      </w:r>
      <w:r w:rsidRPr="00E431A4">
        <w:rPr>
          <w:rFonts w:eastAsia="Times New Roman" w:cs="Times New Roman"/>
          <w:b/>
          <w:lang w:eastAsia="cs-CZ"/>
        </w:rPr>
        <w:instrText xml:space="preserve"> FORMTEXT </w:instrText>
      </w:r>
      <w:r w:rsidRPr="00E431A4">
        <w:rPr>
          <w:rFonts w:eastAsia="Times New Roman" w:cs="Times New Roman"/>
          <w:b/>
          <w:lang w:eastAsia="cs-CZ"/>
        </w:rPr>
      </w:r>
      <w:r w:rsidRPr="00E431A4">
        <w:rPr>
          <w:rFonts w:eastAsia="Times New Roman" w:cs="Times New Roman"/>
          <w:b/>
          <w:lang w:eastAsia="cs-CZ"/>
        </w:rPr>
        <w:fldChar w:fldCharType="separate"/>
      </w:r>
      <w:r w:rsidRPr="00E431A4">
        <w:rPr>
          <w:rFonts w:eastAsia="Times New Roman" w:cs="Times New Roman"/>
          <w:b/>
          <w:lang w:eastAsia="cs-CZ"/>
        </w:rPr>
        <w:t> </w:t>
      </w:r>
      <w:r w:rsidRPr="00E431A4">
        <w:rPr>
          <w:rFonts w:eastAsia="Times New Roman" w:cs="Times New Roman"/>
          <w:b/>
          <w:lang w:eastAsia="cs-CZ"/>
        </w:rPr>
        <w:t> </w:t>
      </w:r>
      <w:r w:rsidRPr="00E431A4">
        <w:rPr>
          <w:rFonts w:eastAsia="Times New Roman" w:cs="Times New Roman"/>
          <w:b/>
          <w:lang w:eastAsia="cs-CZ"/>
        </w:rPr>
        <w:t> </w:t>
      </w:r>
      <w:r w:rsidRPr="00E431A4">
        <w:rPr>
          <w:rFonts w:eastAsia="Times New Roman" w:cs="Times New Roman"/>
          <w:b/>
          <w:lang w:eastAsia="cs-CZ"/>
        </w:rPr>
        <w:t> </w:t>
      </w:r>
      <w:r w:rsidRPr="00E431A4">
        <w:rPr>
          <w:rFonts w:eastAsia="Times New Roman" w:cs="Times New Roman"/>
          <w:b/>
          <w:lang w:eastAsia="cs-CZ"/>
        </w:rPr>
        <w:t> </w:t>
      </w:r>
      <w:r w:rsidRPr="00E431A4">
        <w:rPr>
          <w:rFonts w:eastAsia="Times New Roman" w:cs="Times New Roman"/>
          <w:b/>
          <w:lang w:eastAsia="cs-CZ"/>
        </w:rPr>
        <w:fldChar w:fldCharType="end"/>
      </w:r>
      <w:r w:rsidRPr="00E431A4">
        <w:rPr>
          <w:rFonts w:eastAsia="Times New Roman" w:cs="Times New Roman"/>
          <w:b/>
          <w:lang w:eastAsia="cs-CZ"/>
        </w:rPr>
        <w:tab/>
        <w:t xml:space="preserve"> </w:t>
      </w:r>
      <w:r w:rsidRPr="00E431A4">
        <w:rPr>
          <w:rFonts w:eastAsia="Times New Roman" w:cs="Times New Roman"/>
          <w:b/>
          <w:bCs/>
          <w:lang w:eastAsia="cs-CZ"/>
        </w:rPr>
        <w:t>Kč</w:t>
      </w:r>
    </w:p>
    <w:p w14:paraId="026D84B2" w14:textId="62B91ED8" w:rsidR="00F01FED" w:rsidRPr="00E431A4" w:rsidRDefault="00F01FED" w:rsidP="00E431A4">
      <w:pPr>
        <w:spacing w:after="0" w:line="240" w:lineRule="auto"/>
        <w:ind w:left="1287"/>
        <w:jc w:val="both"/>
        <w:rPr>
          <w:rFonts w:eastAsia="Times New Roman" w:cs="Times New Roman"/>
          <w:lang w:eastAsia="cs-CZ"/>
        </w:rPr>
      </w:pPr>
      <w:r w:rsidRPr="00E431A4">
        <w:rPr>
          <w:rFonts w:eastAsia="Times New Roman" w:cs="Times New Roman"/>
          <w:lang w:eastAsia="cs-CZ"/>
        </w:rPr>
        <w:t xml:space="preserve">slovy: </w:t>
      </w:r>
      <w:r w:rsidRPr="00E431A4">
        <w:rPr>
          <w:rFonts w:eastAsia="Times New Roman" w:cs="Times New Roman"/>
          <w:lang w:eastAsia="cs-CZ"/>
        </w:rPr>
        <w:fldChar w:fldCharType="begin">
          <w:ffData>
            <w:name w:val="Text1"/>
            <w:enabled/>
            <w:calcOnExit w:val="0"/>
            <w:textInput>
              <w:type w:val="date"/>
              <w:format w:val="d.M.yyyy"/>
            </w:textInput>
          </w:ffData>
        </w:fldChar>
      </w:r>
      <w:r w:rsidRPr="00E431A4">
        <w:rPr>
          <w:rFonts w:eastAsia="Times New Roman" w:cs="Times New Roman"/>
          <w:lang w:eastAsia="cs-CZ"/>
        </w:rPr>
        <w:instrText xml:space="preserve"> FORMTEXT </w:instrText>
      </w:r>
      <w:r w:rsidRPr="00E431A4">
        <w:rPr>
          <w:rFonts w:eastAsia="Times New Roman" w:cs="Times New Roman"/>
          <w:lang w:eastAsia="cs-CZ"/>
        </w:rPr>
      </w:r>
      <w:r w:rsidRPr="00E431A4">
        <w:rPr>
          <w:rFonts w:eastAsia="Times New Roman" w:cs="Times New Roman"/>
          <w:lang w:eastAsia="cs-CZ"/>
        </w:rPr>
        <w:fldChar w:fldCharType="separate"/>
      </w:r>
      <w:r w:rsidRPr="00E431A4">
        <w:rPr>
          <w:rFonts w:eastAsia="Times New Roman" w:cs="Times New Roman"/>
          <w:lang w:eastAsia="cs-CZ"/>
        </w:rPr>
        <w:t> </w:t>
      </w:r>
      <w:r w:rsidRPr="00E431A4">
        <w:rPr>
          <w:rFonts w:eastAsia="Times New Roman" w:cs="Times New Roman"/>
          <w:lang w:eastAsia="cs-CZ"/>
        </w:rPr>
        <w:t> </w:t>
      </w:r>
      <w:r w:rsidRPr="00E431A4">
        <w:rPr>
          <w:rFonts w:eastAsia="Times New Roman" w:cs="Times New Roman"/>
          <w:lang w:eastAsia="cs-CZ"/>
        </w:rPr>
        <w:t> </w:t>
      </w:r>
      <w:r w:rsidRPr="00E431A4">
        <w:rPr>
          <w:rFonts w:eastAsia="Times New Roman" w:cs="Times New Roman"/>
          <w:lang w:eastAsia="cs-CZ"/>
        </w:rPr>
        <w:t> </w:t>
      </w:r>
      <w:r w:rsidRPr="00E431A4">
        <w:rPr>
          <w:rFonts w:eastAsia="Times New Roman" w:cs="Times New Roman"/>
          <w:lang w:eastAsia="cs-CZ"/>
        </w:rPr>
        <w:t> </w:t>
      </w:r>
      <w:r w:rsidRPr="00E431A4">
        <w:rPr>
          <w:rFonts w:eastAsia="Times New Roman" w:cs="Times New Roman"/>
          <w:lang w:eastAsia="cs-CZ"/>
        </w:rPr>
        <w:fldChar w:fldCharType="end"/>
      </w:r>
      <w:r w:rsidRPr="00E431A4">
        <w:rPr>
          <w:rFonts w:eastAsia="Times New Roman" w:cs="Times New Roman"/>
          <w:lang w:eastAsia="cs-CZ"/>
        </w:rPr>
        <w:t xml:space="preserve"> korun českých</w:t>
      </w:r>
    </w:p>
    <w:p w14:paraId="74B20DAF" w14:textId="77777777" w:rsidR="00F01FED" w:rsidRPr="00F01FED" w:rsidRDefault="00F01FED" w:rsidP="00F01FED">
      <w:pPr>
        <w:spacing w:after="0" w:line="240" w:lineRule="auto"/>
        <w:ind w:left="426"/>
        <w:jc w:val="both"/>
        <w:rPr>
          <w:rFonts w:eastAsia="Times New Roman" w:cs="Times New Roman"/>
          <w:color w:val="FF0000"/>
          <w:lang w:eastAsia="cs-CZ"/>
        </w:rPr>
      </w:pPr>
    </w:p>
    <w:p w14:paraId="6DC3F6E5" w14:textId="77777777" w:rsidR="00F01FED" w:rsidRPr="00E431A4" w:rsidRDefault="00F01FED" w:rsidP="00F01FED">
      <w:pPr>
        <w:spacing w:after="0" w:line="240" w:lineRule="auto"/>
        <w:ind w:left="426"/>
        <w:jc w:val="both"/>
        <w:rPr>
          <w:rFonts w:eastAsia="Times New Roman" w:cs="Times New Roman"/>
          <w:lang w:eastAsia="cs-CZ"/>
        </w:rPr>
      </w:pPr>
      <w:r w:rsidRPr="00E431A4">
        <w:rPr>
          <w:rFonts w:eastAsia="Times New Roman" w:cs="Times New Roman"/>
          <w:lang w:eastAsia="cs-CZ"/>
        </w:rPr>
        <w:t xml:space="preserve">Tato nabídková cena bude doložena i příslušnou </w:t>
      </w:r>
      <w:r w:rsidRPr="00E431A4">
        <w:rPr>
          <w:rFonts w:eastAsia="Times New Roman" w:cs="Times New Roman"/>
          <w:b/>
          <w:lang w:eastAsia="cs-CZ"/>
        </w:rPr>
        <w:t>cenovou kalkulací</w:t>
      </w:r>
      <w:r w:rsidRPr="00E431A4">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29DDDB37" w:rsidR="00F01FED" w:rsidRPr="00F01FED" w:rsidRDefault="00E431A4" w:rsidP="00F01FED">
      <w:pPr>
        <w:spacing w:after="0" w:line="240" w:lineRule="auto"/>
        <w:ind w:left="426"/>
        <w:jc w:val="both"/>
        <w:rPr>
          <w:rFonts w:eastAsia="Times New Roman" w:cs="Times New Roman"/>
          <w:lang w:eastAsia="cs-CZ"/>
        </w:rPr>
      </w:pPr>
      <w:r w:rsidRPr="00FC44E6">
        <w:rPr>
          <w:rFonts w:eastAsia="Times New Roman" w:cs="Times New Roman"/>
          <w:lang w:eastAsia="cs-CZ"/>
        </w:rPr>
        <w:t>Jeden ze společníků bude ve výše uvedené smlouvě či jiném dokumentu uveden jako</w:t>
      </w:r>
      <w:r w:rsidRPr="00F01FED">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2C0B6B">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2C0B6B">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2C0B6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2C0B6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2C0B6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2C0B6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2C0B6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2C0B6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2C0B6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2C0B6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2C0B6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2C0B6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2C0B6B">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2C0B6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1171F37C" w:rsidR="00F01FED" w:rsidRPr="00E431A4" w:rsidRDefault="00F01FED" w:rsidP="002C0B6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w:t>
      </w:r>
      <w:r w:rsidRPr="00E431A4">
        <w:rPr>
          <w:rFonts w:eastAsia="Times New Roman" w:cs="Times New Roman"/>
          <w:lang w:eastAsia="cs-CZ"/>
        </w:rPr>
        <w:t>která překročí režim veřejné zakázky</w:t>
      </w:r>
      <w:r w:rsidR="00E431A4">
        <w:rPr>
          <w:rFonts w:eastAsia="Times New Roman" w:cs="Times New Roman"/>
          <w:lang w:eastAsia="cs-CZ"/>
        </w:rPr>
        <w:t>,</w:t>
      </w:r>
      <w:r w:rsidRPr="00E431A4">
        <w:rPr>
          <w:rFonts w:eastAsia="Times New Roman" w:cs="Times New Roman"/>
          <w:lang w:eastAsia="cs-CZ"/>
        </w:rPr>
        <w:t xml:space="preserve"> bude</w:t>
      </w:r>
      <w:r w:rsidRPr="00E431A4">
        <w:rPr>
          <w:rFonts w:eastAsia="Times New Roman" w:cs="Calibri"/>
          <w:lang w:eastAsia="cs-CZ"/>
        </w:rPr>
        <w:t xml:space="preserve"> </w:t>
      </w:r>
      <w:r w:rsidRPr="00E431A4">
        <w:rPr>
          <w:rFonts w:eastAsia="Times New Roman" w:cs="Times New Roman"/>
          <w:lang w:eastAsia="cs-CZ"/>
        </w:rPr>
        <w:t>výběrové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2C0B6B">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EBFA1B0" w14:textId="1A3E5A51"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8AAAC5C" w14:textId="1E85890E"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45CFB3D" w14:textId="3E302B00"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7BA1C1AE"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2C0B6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2C0B6B">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2C0B6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lastRenderedPageBreak/>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2C0B6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2C0B6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5B5AC228" w:rsidR="005E0F20" w:rsidRDefault="00F01FED" w:rsidP="002C0B6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3D76ADF" w14:textId="77777777" w:rsidR="00E431A4" w:rsidRDefault="00E431A4" w:rsidP="00E431A4">
      <w:pPr>
        <w:suppressAutoHyphens/>
        <w:spacing w:before="120" w:after="0" w:line="240" w:lineRule="auto"/>
        <w:ind w:left="567"/>
        <w:jc w:val="both"/>
        <w:rPr>
          <w:rFonts w:eastAsia="Times New Roman" w:cs="Times New Roman"/>
          <w:lang w:eastAsia="cs-CZ"/>
        </w:rPr>
      </w:pPr>
    </w:p>
    <w:p w14:paraId="48363EA9" w14:textId="73632E7F" w:rsidR="00F36973" w:rsidRDefault="00F36973" w:rsidP="002C0B6B">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enviromentálně odpovědné zadávání:</w:t>
      </w:r>
    </w:p>
    <w:p w14:paraId="640EAD16" w14:textId="77777777" w:rsidR="00F36973" w:rsidRDefault="00F36973" w:rsidP="002C0B6B">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2C0B6B">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2C0B6B">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w:t>
      </w:r>
      <w:r w:rsidRPr="00E431A4">
        <w:t xml:space="preserve">článku 4.5 závazného vzoru smlouvy, který je součástí </w:t>
      </w:r>
      <w:r>
        <w:t>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BFA3FF2"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2C0B6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2C0B6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2C0B6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2C0B6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2C0B6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2C0B6B">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2C0B6B">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12597A4" w14:textId="77777777" w:rsidR="001A6F12" w:rsidRPr="001A6F12" w:rsidRDefault="001A6F12" w:rsidP="002C0B6B">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A372E31" w14:textId="14502538"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E431A4">
        <w:rPr>
          <w:rFonts w:eastAsia="Times New Roman" w:cs="Arial"/>
          <w:lang w:eastAsia="cs-CZ"/>
        </w:rPr>
        <w:t>„</w:t>
      </w:r>
      <w:r w:rsidR="00E431A4" w:rsidRPr="008E75A0">
        <w:rPr>
          <w:rStyle w:val="Nadpisvtabulce"/>
        </w:rPr>
        <w:t>Brno-Maloměřice St. 6 – Adamov, BC</w:t>
      </w:r>
      <w:r w:rsidR="00E431A4">
        <w:rPr>
          <w:rStyle w:val="Nadpisvtabulce"/>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1F3EFCE" w14:textId="77777777" w:rsidR="00C97609" w:rsidRDefault="00C97609" w:rsidP="00C97609">
      <w:pPr>
        <w:spacing w:before="240" w:after="0" w:line="240" w:lineRule="exact"/>
        <w:jc w:val="both"/>
        <w:rPr>
          <w:rFonts w:eastAsia="Times New Roman" w:cs="Arial"/>
          <w:lang w:eastAsia="cs-CZ"/>
        </w:rPr>
      </w:pPr>
    </w:p>
    <w:p w14:paraId="3643A228" w14:textId="2DE51191" w:rsidR="00C97609" w:rsidRPr="00C97609" w:rsidRDefault="00C97609" w:rsidP="00C97609">
      <w:pPr>
        <w:jc w:val="both"/>
        <w:rPr>
          <w:rFonts w:ascii="Verdana" w:hAnsi="Verdana"/>
        </w:rPr>
      </w:pPr>
      <w:r w:rsidRPr="00C97609">
        <w:rPr>
          <w:rFonts w:ascii="Verdana" w:hAnsi="Verdana"/>
        </w:rPr>
        <w:t>Čestně prohlašujeme, že v souvislosti se zadávanou veřejnou zakázkou s názvem „</w:t>
      </w:r>
      <w:r w:rsidR="00E431A4" w:rsidRPr="008E75A0">
        <w:rPr>
          <w:rStyle w:val="Nadpisvtabulce"/>
        </w:rPr>
        <w:t>Brno-Maloměřice St. 6 – Adamov, BC</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2095E7C7" w14:textId="77777777" w:rsidR="00C97609" w:rsidRPr="001A6F12" w:rsidRDefault="00C97609" w:rsidP="001A6F12">
      <w:pPr>
        <w:spacing w:before="240" w:after="0" w:line="240" w:lineRule="exact"/>
        <w:jc w:val="both"/>
        <w:rPr>
          <w:rFonts w:eastAsia="Times New Roman" w:cs="Arial"/>
          <w:lang w:eastAsia="cs-CZ"/>
        </w:rPr>
      </w:pPr>
    </w:p>
    <w:p w14:paraId="31E984B3"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B80AD62" w14:textId="77777777" w:rsidR="001A6F12" w:rsidRPr="001A6F12" w:rsidRDefault="001A6F12" w:rsidP="001A6F12">
      <w:pPr>
        <w:spacing w:after="120" w:line="240" w:lineRule="auto"/>
        <w:ind w:left="283" w:firstLine="567"/>
        <w:rPr>
          <w:rFonts w:eastAsia="Times New Roman" w:cs="Calibri"/>
          <w:lang w:eastAsia="cs-CZ"/>
        </w:rPr>
      </w:pPr>
    </w:p>
    <w:p w14:paraId="22886A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70458684"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BC2C5D">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BC2C5D">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4FA21C8" w14:textId="77777777" w:rsidR="001A6F12" w:rsidRPr="001A6F12" w:rsidRDefault="001A6F12" w:rsidP="001A6F12">
      <w:pPr>
        <w:spacing w:after="0" w:line="240" w:lineRule="auto"/>
        <w:jc w:val="center"/>
        <w:rPr>
          <w:rFonts w:eastAsia="Times New Roman" w:cs="Calibri"/>
          <w:b/>
          <w:bCs/>
          <w:caps/>
          <w:lang w:eastAsia="cs-CZ"/>
        </w:rPr>
      </w:pPr>
    </w:p>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2C0B6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2C0B6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2C0B6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2C0B6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2C0B6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BC2C5D">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BC2C5D">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77777777" w:rsidR="00982E5E" w:rsidRDefault="00982E5E">
      <w:pPr>
        <w:rPr>
          <w:rFonts w:eastAsia="Times New Roman" w:cs="Calibri"/>
          <w:b/>
          <w:bCs/>
          <w:lang w:eastAsia="cs-CZ"/>
        </w:rPr>
      </w:pPr>
    </w:p>
    <w:sectPr w:rsidR="00982E5E"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2F711" w14:textId="77777777" w:rsidR="00BC2C5D" w:rsidRDefault="00BC2C5D" w:rsidP="00962258">
      <w:pPr>
        <w:spacing w:after="0" w:line="240" w:lineRule="auto"/>
      </w:pPr>
      <w:r>
        <w:separator/>
      </w:r>
    </w:p>
  </w:endnote>
  <w:endnote w:type="continuationSeparator" w:id="0">
    <w:p w14:paraId="2FFB1216" w14:textId="77777777" w:rsidR="00BC2C5D" w:rsidRDefault="00BC2C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C2C5D" w14:paraId="2F89840E" w14:textId="77777777" w:rsidTr="00D831A3">
      <w:tc>
        <w:tcPr>
          <w:tcW w:w="1361" w:type="dxa"/>
          <w:tcMar>
            <w:left w:w="0" w:type="dxa"/>
            <w:right w:w="0" w:type="dxa"/>
          </w:tcMar>
          <w:vAlign w:val="bottom"/>
        </w:tcPr>
        <w:p w14:paraId="0CF9A05B" w14:textId="5D136DD5" w:rsidR="00BC2C5D" w:rsidRPr="00B8518B" w:rsidRDefault="00BC2C5D"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05AA">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05AA">
            <w:rPr>
              <w:rStyle w:val="slostrnky"/>
              <w:noProof/>
            </w:rPr>
            <w:t>14</w:t>
          </w:r>
          <w:r w:rsidRPr="00B8518B">
            <w:rPr>
              <w:rStyle w:val="slostrnky"/>
            </w:rPr>
            <w:fldChar w:fldCharType="end"/>
          </w:r>
        </w:p>
      </w:tc>
      <w:tc>
        <w:tcPr>
          <w:tcW w:w="3458" w:type="dxa"/>
          <w:shd w:val="clear" w:color="auto" w:fill="auto"/>
          <w:tcMar>
            <w:left w:w="0" w:type="dxa"/>
            <w:right w:w="0" w:type="dxa"/>
          </w:tcMar>
        </w:tcPr>
        <w:p w14:paraId="5F89708A" w14:textId="77777777" w:rsidR="00BC2C5D" w:rsidRDefault="00BC2C5D" w:rsidP="00B8518B">
          <w:pPr>
            <w:pStyle w:val="Zpat"/>
          </w:pPr>
        </w:p>
      </w:tc>
      <w:tc>
        <w:tcPr>
          <w:tcW w:w="2835" w:type="dxa"/>
          <w:shd w:val="clear" w:color="auto" w:fill="auto"/>
          <w:tcMar>
            <w:left w:w="0" w:type="dxa"/>
            <w:right w:w="0" w:type="dxa"/>
          </w:tcMar>
        </w:tcPr>
        <w:p w14:paraId="36AF41CA" w14:textId="77777777" w:rsidR="00BC2C5D" w:rsidRDefault="00BC2C5D" w:rsidP="00B8518B">
          <w:pPr>
            <w:pStyle w:val="Zpat"/>
          </w:pPr>
        </w:p>
      </w:tc>
      <w:tc>
        <w:tcPr>
          <w:tcW w:w="2921" w:type="dxa"/>
        </w:tcPr>
        <w:p w14:paraId="7C7BAC2F" w14:textId="77777777" w:rsidR="00BC2C5D" w:rsidRDefault="00BC2C5D" w:rsidP="00D831A3">
          <w:pPr>
            <w:pStyle w:val="Zpat"/>
          </w:pPr>
        </w:p>
      </w:tc>
    </w:tr>
  </w:tbl>
  <w:p w14:paraId="499BE607" w14:textId="77777777" w:rsidR="00BC2C5D" w:rsidRPr="00B8518B" w:rsidRDefault="00BC2C5D"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4C57E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486235"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C2C5D" w14:paraId="25EB1172" w14:textId="77777777" w:rsidTr="00F1715C">
      <w:tc>
        <w:tcPr>
          <w:tcW w:w="1361" w:type="dxa"/>
          <w:tcMar>
            <w:left w:w="0" w:type="dxa"/>
            <w:right w:w="0" w:type="dxa"/>
          </w:tcMar>
          <w:vAlign w:val="bottom"/>
        </w:tcPr>
        <w:p w14:paraId="61BB150F" w14:textId="4695C56F" w:rsidR="00BC2C5D" w:rsidRPr="00B8518B" w:rsidRDefault="00BC2C5D"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05A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05AA">
            <w:rPr>
              <w:rStyle w:val="slostrnky"/>
              <w:noProof/>
            </w:rPr>
            <w:t>14</w:t>
          </w:r>
          <w:r w:rsidRPr="00B8518B">
            <w:rPr>
              <w:rStyle w:val="slostrnky"/>
            </w:rPr>
            <w:fldChar w:fldCharType="end"/>
          </w:r>
        </w:p>
      </w:tc>
      <w:tc>
        <w:tcPr>
          <w:tcW w:w="3458" w:type="dxa"/>
          <w:shd w:val="clear" w:color="auto" w:fill="auto"/>
          <w:tcMar>
            <w:left w:w="0" w:type="dxa"/>
            <w:right w:w="0" w:type="dxa"/>
          </w:tcMar>
        </w:tcPr>
        <w:p w14:paraId="6123D9FB" w14:textId="77777777" w:rsidR="00BC2C5D" w:rsidRDefault="00BC2C5D" w:rsidP="00BC2C5D">
          <w:pPr>
            <w:pStyle w:val="Zpat"/>
          </w:pPr>
          <w:r>
            <w:t>Správa železnic, státní organizace</w:t>
          </w:r>
        </w:p>
        <w:p w14:paraId="376E63DA" w14:textId="77777777" w:rsidR="00BC2C5D" w:rsidRDefault="00BC2C5D" w:rsidP="00BC2C5D">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BC2C5D" w:rsidRDefault="00BC2C5D" w:rsidP="00BC2C5D">
          <w:pPr>
            <w:pStyle w:val="Zpat"/>
          </w:pPr>
          <w:r>
            <w:t>Sídlo: Dlážděná 1003/7, 110 00 Praha 1</w:t>
          </w:r>
        </w:p>
        <w:p w14:paraId="1B8034D1" w14:textId="77777777" w:rsidR="00BC2C5D" w:rsidRDefault="00BC2C5D" w:rsidP="00BC2C5D">
          <w:pPr>
            <w:pStyle w:val="Zpat"/>
          </w:pPr>
          <w:r>
            <w:t>IČO: 709 94 234 DIČ: CZ 709 94 234</w:t>
          </w:r>
        </w:p>
        <w:p w14:paraId="20770833" w14:textId="77777777" w:rsidR="00BC2C5D" w:rsidRDefault="00BC2C5D" w:rsidP="00BC2C5D">
          <w:pPr>
            <w:pStyle w:val="Zpat"/>
          </w:pPr>
          <w:r>
            <w:t>www.spravazeleznic.cz</w:t>
          </w:r>
        </w:p>
      </w:tc>
      <w:tc>
        <w:tcPr>
          <w:tcW w:w="2921" w:type="dxa"/>
        </w:tcPr>
        <w:p w14:paraId="057B81F9" w14:textId="77777777" w:rsidR="00BC2C5D" w:rsidRPr="00B45E9E" w:rsidRDefault="00BC2C5D" w:rsidP="002C0B6B">
          <w:pPr>
            <w:pStyle w:val="Zpat"/>
            <w:rPr>
              <w:b/>
            </w:rPr>
          </w:pPr>
          <w:r>
            <w:rPr>
              <w:b/>
            </w:rPr>
            <w:t>Stavební správa východ</w:t>
          </w:r>
        </w:p>
        <w:p w14:paraId="6E35E640" w14:textId="77777777" w:rsidR="00BC2C5D" w:rsidRPr="00B45E9E" w:rsidRDefault="00BC2C5D" w:rsidP="002C0B6B">
          <w:pPr>
            <w:pStyle w:val="Zpat"/>
            <w:rPr>
              <w:b/>
            </w:rPr>
          </w:pPr>
          <w:r>
            <w:rPr>
              <w:b/>
            </w:rPr>
            <w:t>Nerudova 773/1</w:t>
          </w:r>
        </w:p>
        <w:p w14:paraId="5E4205F3" w14:textId="24CF1951" w:rsidR="00BC2C5D" w:rsidRDefault="00BC2C5D" w:rsidP="002C0B6B">
          <w:pPr>
            <w:pStyle w:val="Zpat"/>
          </w:pPr>
          <w:r>
            <w:rPr>
              <w:b/>
            </w:rPr>
            <w:t>779 00  Olomouc</w:t>
          </w:r>
        </w:p>
      </w:tc>
    </w:tr>
  </w:tbl>
  <w:p w14:paraId="460917E8" w14:textId="77777777" w:rsidR="00BC2C5D" w:rsidRPr="00B8518B" w:rsidRDefault="00BC2C5D"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63296A"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B90F7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BC2C5D" w:rsidRPr="00460660" w:rsidRDefault="00BC2C5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8695A" w14:textId="77777777" w:rsidR="00BC2C5D" w:rsidRDefault="00BC2C5D" w:rsidP="00962258">
      <w:pPr>
        <w:spacing w:after="0" w:line="240" w:lineRule="auto"/>
      </w:pPr>
      <w:r>
        <w:separator/>
      </w:r>
    </w:p>
  </w:footnote>
  <w:footnote w:type="continuationSeparator" w:id="0">
    <w:p w14:paraId="70309551" w14:textId="77777777" w:rsidR="00BC2C5D" w:rsidRDefault="00BC2C5D" w:rsidP="00962258">
      <w:pPr>
        <w:spacing w:after="0" w:line="240" w:lineRule="auto"/>
      </w:pPr>
      <w:r>
        <w:continuationSeparator/>
      </w:r>
    </w:p>
  </w:footnote>
  <w:footnote w:id="1">
    <w:p w14:paraId="265F23FD" w14:textId="77777777" w:rsidR="00BC2C5D" w:rsidRPr="00DF557C" w:rsidRDefault="00BC2C5D"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AF46A6B" w14:textId="77777777" w:rsidR="00BC2C5D" w:rsidRDefault="00BC2C5D"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C2C5D" w14:paraId="14058D44" w14:textId="77777777" w:rsidTr="00C02D0A">
      <w:trPr>
        <w:trHeight w:hRule="exact" w:val="454"/>
      </w:trPr>
      <w:tc>
        <w:tcPr>
          <w:tcW w:w="1361" w:type="dxa"/>
          <w:tcMar>
            <w:top w:w="57" w:type="dxa"/>
            <w:left w:w="0" w:type="dxa"/>
            <w:right w:w="0" w:type="dxa"/>
          </w:tcMar>
        </w:tcPr>
        <w:p w14:paraId="47B4C0F0" w14:textId="77777777" w:rsidR="00BC2C5D" w:rsidRPr="00B8518B" w:rsidRDefault="00BC2C5D" w:rsidP="00523EA7">
          <w:pPr>
            <w:pStyle w:val="Zpat"/>
            <w:rPr>
              <w:rStyle w:val="slostrnky"/>
            </w:rPr>
          </w:pPr>
        </w:p>
      </w:tc>
      <w:tc>
        <w:tcPr>
          <w:tcW w:w="3458" w:type="dxa"/>
          <w:shd w:val="clear" w:color="auto" w:fill="auto"/>
          <w:tcMar>
            <w:top w:w="57" w:type="dxa"/>
            <w:left w:w="0" w:type="dxa"/>
            <w:right w:w="0" w:type="dxa"/>
          </w:tcMar>
        </w:tcPr>
        <w:p w14:paraId="7C5A8170" w14:textId="77777777" w:rsidR="00BC2C5D" w:rsidRDefault="00BC2C5D" w:rsidP="00523EA7">
          <w:pPr>
            <w:pStyle w:val="Zpat"/>
          </w:pPr>
        </w:p>
      </w:tc>
      <w:tc>
        <w:tcPr>
          <w:tcW w:w="5698" w:type="dxa"/>
          <w:shd w:val="clear" w:color="auto" w:fill="auto"/>
          <w:tcMar>
            <w:top w:w="57" w:type="dxa"/>
            <w:left w:w="0" w:type="dxa"/>
            <w:right w:w="0" w:type="dxa"/>
          </w:tcMar>
        </w:tcPr>
        <w:p w14:paraId="3724A61E" w14:textId="77777777" w:rsidR="00BC2C5D" w:rsidRPr="00D6163D" w:rsidRDefault="00BC2C5D" w:rsidP="00D6163D">
          <w:pPr>
            <w:pStyle w:val="Druhdokumentu"/>
          </w:pPr>
        </w:p>
      </w:tc>
    </w:tr>
  </w:tbl>
  <w:p w14:paraId="34091E4E" w14:textId="77777777" w:rsidR="00BC2C5D" w:rsidRPr="00D6163D" w:rsidRDefault="00BC2C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C2C5D" w14:paraId="2BDAF14D" w14:textId="77777777" w:rsidTr="00F1715C">
      <w:trPr>
        <w:trHeight w:hRule="exact" w:val="936"/>
      </w:trPr>
      <w:tc>
        <w:tcPr>
          <w:tcW w:w="1361" w:type="dxa"/>
          <w:tcMar>
            <w:left w:w="0" w:type="dxa"/>
            <w:right w:w="0" w:type="dxa"/>
          </w:tcMar>
        </w:tcPr>
        <w:p w14:paraId="7B3FDF44" w14:textId="77777777" w:rsidR="00BC2C5D" w:rsidRPr="00B8518B" w:rsidRDefault="00BC2C5D"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F59034"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BC2C5D" w:rsidRDefault="00BC2C5D" w:rsidP="00FC6389">
          <w:pPr>
            <w:pStyle w:val="Zpat"/>
          </w:pPr>
        </w:p>
      </w:tc>
      <w:tc>
        <w:tcPr>
          <w:tcW w:w="5698" w:type="dxa"/>
          <w:shd w:val="clear" w:color="auto" w:fill="auto"/>
          <w:tcMar>
            <w:left w:w="0" w:type="dxa"/>
            <w:right w:w="0" w:type="dxa"/>
          </w:tcMar>
        </w:tcPr>
        <w:p w14:paraId="2F1DF8B5" w14:textId="77777777" w:rsidR="00BC2C5D" w:rsidRPr="00D6163D" w:rsidRDefault="00BC2C5D" w:rsidP="00FC6389">
          <w:pPr>
            <w:pStyle w:val="Druhdokumentu"/>
          </w:pPr>
        </w:p>
      </w:tc>
    </w:tr>
    <w:tr w:rsidR="00BC2C5D" w14:paraId="28773BD5" w14:textId="77777777" w:rsidTr="00F64786">
      <w:trPr>
        <w:trHeight w:hRule="exact" w:val="452"/>
      </w:trPr>
      <w:tc>
        <w:tcPr>
          <w:tcW w:w="1361" w:type="dxa"/>
          <w:tcMar>
            <w:left w:w="0" w:type="dxa"/>
            <w:right w:w="0" w:type="dxa"/>
          </w:tcMar>
        </w:tcPr>
        <w:p w14:paraId="0967DDA2" w14:textId="77777777" w:rsidR="00BC2C5D" w:rsidRPr="00B8518B" w:rsidRDefault="00BC2C5D" w:rsidP="00FC6389">
          <w:pPr>
            <w:pStyle w:val="Zpat"/>
            <w:rPr>
              <w:rStyle w:val="slostrnky"/>
            </w:rPr>
          </w:pPr>
        </w:p>
      </w:tc>
      <w:tc>
        <w:tcPr>
          <w:tcW w:w="3458" w:type="dxa"/>
          <w:shd w:val="clear" w:color="auto" w:fill="auto"/>
          <w:tcMar>
            <w:left w:w="0" w:type="dxa"/>
            <w:right w:w="0" w:type="dxa"/>
          </w:tcMar>
        </w:tcPr>
        <w:p w14:paraId="70AE4E57" w14:textId="77777777" w:rsidR="00BC2C5D" w:rsidRDefault="00BC2C5D" w:rsidP="00FC6389">
          <w:pPr>
            <w:pStyle w:val="Zpat"/>
          </w:pPr>
        </w:p>
      </w:tc>
      <w:tc>
        <w:tcPr>
          <w:tcW w:w="5698" w:type="dxa"/>
          <w:shd w:val="clear" w:color="auto" w:fill="auto"/>
          <w:tcMar>
            <w:left w:w="0" w:type="dxa"/>
            <w:right w:w="0" w:type="dxa"/>
          </w:tcMar>
        </w:tcPr>
        <w:p w14:paraId="6A004C2D" w14:textId="77777777" w:rsidR="00BC2C5D" w:rsidRDefault="00BC2C5D" w:rsidP="00FC6389">
          <w:pPr>
            <w:pStyle w:val="Druhdokumentu"/>
            <w:rPr>
              <w:noProof/>
            </w:rPr>
          </w:pPr>
        </w:p>
      </w:tc>
    </w:tr>
  </w:tbl>
  <w:p w14:paraId="013F19EC" w14:textId="77777777" w:rsidR="00BC2C5D" w:rsidRPr="00D6163D" w:rsidRDefault="00BC2C5D"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2C0F6D"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ins w:id="2" w:author="Holá Magdaléna, Ing." w:date="2020-01-27T13:30:00Z">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ins>
  </w:p>
  <w:p w14:paraId="6CD22768" w14:textId="77777777" w:rsidR="00BC2C5D" w:rsidRPr="00460660" w:rsidRDefault="00BC2C5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1706" w:hanging="360"/>
      </w:pPr>
      <w:rPr>
        <w:rFonts w:ascii="Symbol" w:hAnsi="Symbol" w:cs="Symbol" w:hint="default"/>
        <w:color w:val="auto"/>
      </w:rPr>
    </w:lvl>
    <w:lvl w:ilvl="1" w:tplc="04050003">
      <w:start w:val="1"/>
      <w:numFmt w:val="bullet"/>
      <w:lvlText w:val="o"/>
      <w:lvlJc w:val="left"/>
      <w:pPr>
        <w:ind w:left="2426" w:hanging="360"/>
      </w:pPr>
      <w:rPr>
        <w:rFonts w:ascii="Courier New" w:hAnsi="Courier New" w:cs="Courier New" w:hint="default"/>
      </w:rPr>
    </w:lvl>
    <w:lvl w:ilvl="2" w:tplc="04050005" w:tentative="1">
      <w:start w:val="1"/>
      <w:numFmt w:val="bullet"/>
      <w:lvlText w:val=""/>
      <w:lvlJc w:val="left"/>
      <w:pPr>
        <w:ind w:left="3146" w:hanging="360"/>
      </w:pPr>
      <w:rPr>
        <w:rFonts w:ascii="Wingdings" w:hAnsi="Wingdings" w:cs="Wingdings" w:hint="default"/>
      </w:rPr>
    </w:lvl>
    <w:lvl w:ilvl="3" w:tplc="04050001" w:tentative="1">
      <w:start w:val="1"/>
      <w:numFmt w:val="bullet"/>
      <w:lvlText w:val=""/>
      <w:lvlJc w:val="left"/>
      <w:pPr>
        <w:ind w:left="3866" w:hanging="360"/>
      </w:pPr>
      <w:rPr>
        <w:rFonts w:ascii="Symbol" w:hAnsi="Symbol" w:cs="Symbol" w:hint="default"/>
      </w:rPr>
    </w:lvl>
    <w:lvl w:ilvl="4" w:tplc="04050003" w:tentative="1">
      <w:start w:val="1"/>
      <w:numFmt w:val="bullet"/>
      <w:lvlText w:val="o"/>
      <w:lvlJc w:val="left"/>
      <w:pPr>
        <w:ind w:left="4586" w:hanging="360"/>
      </w:pPr>
      <w:rPr>
        <w:rFonts w:ascii="Courier New" w:hAnsi="Courier New" w:cs="Courier New" w:hint="default"/>
      </w:rPr>
    </w:lvl>
    <w:lvl w:ilvl="5" w:tplc="04050005" w:tentative="1">
      <w:start w:val="1"/>
      <w:numFmt w:val="bullet"/>
      <w:lvlText w:val=""/>
      <w:lvlJc w:val="left"/>
      <w:pPr>
        <w:ind w:left="5306" w:hanging="360"/>
      </w:pPr>
      <w:rPr>
        <w:rFonts w:ascii="Wingdings" w:hAnsi="Wingdings" w:cs="Wingdings" w:hint="default"/>
      </w:rPr>
    </w:lvl>
    <w:lvl w:ilvl="6" w:tplc="04050001" w:tentative="1">
      <w:start w:val="1"/>
      <w:numFmt w:val="bullet"/>
      <w:lvlText w:val=""/>
      <w:lvlJc w:val="left"/>
      <w:pPr>
        <w:ind w:left="6026" w:hanging="360"/>
      </w:pPr>
      <w:rPr>
        <w:rFonts w:ascii="Symbol" w:hAnsi="Symbol" w:cs="Symbol" w:hint="default"/>
      </w:rPr>
    </w:lvl>
    <w:lvl w:ilvl="7" w:tplc="04050003" w:tentative="1">
      <w:start w:val="1"/>
      <w:numFmt w:val="bullet"/>
      <w:lvlText w:val="o"/>
      <w:lvlJc w:val="left"/>
      <w:pPr>
        <w:ind w:left="6746" w:hanging="360"/>
      </w:pPr>
      <w:rPr>
        <w:rFonts w:ascii="Courier New" w:hAnsi="Courier New" w:cs="Courier New" w:hint="default"/>
      </w:rPr>
    </w:lvl>
    <w:lvl w:ilvl="8" w:tplc="04050005" w:tentative="1">
      <w:start w:val="1"/>
      <w:numFmt w:val="bullet"/>
      <w:lvlText w:val=""/>
      <w:lvlJc w:val="left"/>
      <w:pPr>
        <w:ind w:left="7466"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00D64EE"/>
    <w:multiLevelType w:val="hybridMultilevel"/>
    <w:tmpl w:val="3050D7EC"/>
    <w:lvl w:ilvl="0" w:tplc="BD1A2AC4">
      <w:start w:val="4"/>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96B2B08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879"/>
        </w:tabs>
        <w:ind w:left="879"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8"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9"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8"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0"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0"/>
  </w:num>
  <w:num w:numId="2">
    <w:abstractNumId w:val="2"/>
  </w:num>
  <w:num w:numId="3">
    <w:abstractNumId w:val="13"/>
  </w:num>
  <w:num w:numId="4">
    <w:abstractNumId w:val="25"/>
  </w:num>
  <w:num w:numId="5">
    <w:abstractNumId w:val="0"/>
  </w:num>
  <w:num w:numId="6">
    <w:abstractNumId w:val="18"/>
  </w:num>
  <w:num w:numId="7">
    <w:abstractNumId w:val="24"/>
  </w:num>
  <w:num w:numId="8">
    <w:abstractNumId w:val="26"/>
  </w:num>
  <w:num w:numId="9">
    <w:abstractNumId w:val="19"/>
  </w:num>
  <w:num w:numId="10">
    <w:abstractNumId w:val="22"/>
  </w:num>
  <w:num w:numId="11">
    <w:abstractNumId w:val="14"/>
  </w:num>
  <w:num w:numId="12">
    <w:abstractNumId w:val="9"/>
  </w:num>
  <w:num w:numId="13">
    <w:abstractNumId w:val="20"/>
  </w:num>
  <w:num w:numId="14">
    <w:abstractNumId w:val="3"/>
  </w:num>
  <w:num w:numId="15">
    <w:abstractNumId w:val="12"/>
  </w:num>
  <w:num w:numId="16">
    <w:abstractNumId w:val="11"/>
  </w:num>
  <w:num w:numId="17">
    <w:abstractNumId w:val="15"/>
  </w:num>
  <w:num w:numId="18">
    <w:abstractNumId w:val="27"/>
  </w:num>
  <w:num w:numId="19">
    <w:abstractNumId w:val="21"/>
  </w:num>
  <w:num w:numId="20">
    <w:abstractNumId w:val="8"/>
  </w:num>
  <w:num w:numId="21">
    <w:abstractNumId w:val="23"/>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5"/>
  </w:num>
  <w:num w:numId="27">
    <w:abstractNumId w:val="6"/>
  </w:num>
  <w:num w:numId="28">
    <w:abstractNumId w:val="4"/>
  </w:num>
  <w:num w:numId="29">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67B5"/>
    <w:rsid w:val="00033432"/>
    <w:rsid w:val="000335CC"/>
    <w:rsid w:val="000715D2"/>
    <w:rsid w:val="00072C1E"/>
    <w:rsid w:val="00076065"/>
    <w:rsid w:val="000B6C7E"/>
    <w:rsid w:val="000B7907"/>
    <w:rsid w:val="000C0429"/>
    <w:rsid w:val="000C0877"/>
    <w:rsid w:val="000C45E8"/>
    <w:rsid w:val="000C7E81"/>
    <w:rsid w:val="000D7F1B"/>
    <w:rsid w:val="00102E0F"/>
    <w:rsid w:val="00114472"/>
    <w:rsid w:val="001205AA"/>
    <w:rsid w:val="00170EC5"/>
    <w:rsid w:val="001747C1"/>
    <w:rsid w:val="0018596A"/>
    <w:rsid w:val="001A6F12"/>
    <w:rsid w:val="001B69C2"/>
    <w:rsid w:val="001C4DA0"/>
    <w:rsid w:val="001F2CB9"/>
    <w:rsid w:val="00207DF5"/>
    <w:rsid w:val="00267369"/>
    <w:rsid w:val="0026785D"/>
    <w:rsid w:val="00275FDC"/>
    <w:rsid w:val="00284670"/>
    <w:rsid w:val="00291FEF"/>
    <w:rsid w:val="002B0EF4"/>
    <w:rsid w:val="002C0B6B"/>
    <w:rsid w:val="002C31BF"/>
    <w:rsid w:val="002E0CD7"/>
    <w:rsid w:val="002F026B"/>
    <w:rsid w:val="0031453C"/>
    <w:rsid w:val="00357BC6"/>
    <w:rsid w:val="0037111D"/>
    <w:rsid w:val="003717B0"/>
    <w:rsid w:val="003956C6"/>
    <w:rsid w:val="003D1232"/>
    <w:rsid w:val="003E6B9A"/>
    <w:rsid w:val="003E75CE"/>
    <w:rsid w:val="0041380F"/>
    <w:rsid w:val="00450F07"/>
    <w:rsid w:val="00453CD3"/>
    <w:rsid w:val="00455BC7"/>
    <w:rsid w:val="00460660"/>
    <w:rsid w:val="004609D5"/>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557"/>
    <w:rsid w:val="005658A6"/>
    <w:rsid w:val="005720E7"/>
    <w:rsid w:val="005722BB"/>
    <w:rsid w:val="005736B7"/>
    <w:rsid w:val="00575E5A"/>
    <w:rsid w:val="00580594"/>
    <w:rsid w:val="00584E2A"/>
    <w:rsid w:val="00596C7E"/>
    <w:rsid w:val="005A64E9"/>
    <w:rsid w:val="005B5EE9"/>
    <w:rsid w:val="005E0F20"/>
    <w:rsid w:val="005E4068"/>
    <w:rsid w:val="00601E7F"/>
    <w:rsid w:val="006104F6"/>
    <w:rsid w:val="0061068E"/>
    <w:rsid w:val="006133AD"/>
    <w:rsid w:val="00621F7A"/>
    <w:rsid w:val="00660AD3"/>
    <w:rsid w:val="006701EE"/>
    <w:rsid w:val="00694044"/>
    <w:rsid w:val="006974BB"/>
    <w:rsid w:val="006A5570"/>
    <w:rsid w:val="006A689C"/>
    <w:rsid w:val="006B3D79"/>
    <w:rsid w:val="006E0578"/>
    <w:rsid w:val="006E314D"/>
    <w:rsid w:val="006E7F06"/>
    <w:rsid w:val="006F5764"/>
    <w:rsid w:val="00710723"/>
    <w:rsid w:val="00723ED1"/>
    <w:rsid w:val="007324B2"/>
    <w:rsid w:val="00735ED4"/>
    <w:rsid w:val="00743525"/>
    <w:rsid w:val="007531A0"/>
    <w:rsid w:val="0076286B"/>
    <w:rsid w:val="00764595"/>
    <w:rsid w:val="00766846"/>
    <w:rsid w:val="0077673A"/>
    <w:rsid w:val="007846E1"/>
    <w:rsid w:val="007A4B86"/>
    <w:rsid w:val="007B570C"/>
    <w:rsid w:val="007E4A6E"/>
    <w:rsid w:val="007F56A7"/>
    <w:rsid w:val="00807DD0"/>
    <w:rsid w:val="00813F11"/>
    <w:rsid w:val="00873EEC"/>
    <w:rsid w:val="00891334"/>
    <w:rsid w:val="008A3568"/>
    <w:rsid w:val="008D03B9"/>
    <w:rsid w:val="008D5ABC"/>
    <w:rsid w:val="008E75A0"/>
    <w:rsid w:val="008F18D6"/>
    <w:rsid w:val="00904780"/>
    <w:rsid w:val="009113A8"/>
    <w:rsid w:val="00922385"/>
    <w:rsid w:val="009223DF"/>
    <w:rsid w:val="00936091"/>
    <w:rsid w:val="00940D8A"/>
    <w:rsid w:val="00962258"/>
    <w:rsid w:val="009678B7"/>
    <w:rsid w:val="009732F4"/>
    <w:rsid w:val="00982411"/>
    <w:rsid w:val="00982E5E"/>
    <w:rsid w:val="00992D9C"/>
    <w:rsid w:val="0099605F"/>
    <w:rsid w:val="00996CB8"/>
    <w:rsid w:val="009A7568"/>
    <w:rsid w:val="009B2E97"/>
    <w:rsid w:val="009B72CC"/>
    <w:rsid w:val="009C2B8D"/>
    <w:rsid w:val="009E07F4"/>
    <w:rsid w:val="009F392E"/>
    <w:rsid w:val="00A11738"/>
    <w:rsid w:val="00A44328"/>
    <w:rsid w:val="00A6177B"/>
    <w:rsid w:val="00A66136"/>
    <w:rsid w:val="00A67518"/>
    <w:rsid w:val="00AA4CBB"/>
    <w:rsid w:val="00AA65FA"/>
    <w:rsid w:val="00AA7351"/>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B3740"/>
    <w:rsid w:val="00BC2C5D"/>
    <w:rsid w:val="00BD7E91"/>
    <w:rsid w:val="00BF374D"/>
    <w:rsid w:val="00C02D0A"/>
    <w:rsid w:val="00C03A6E"/>
    <w:rsid w:val="00C17519"/>
    <w:rsid w:val="00C30759"/>
    <w:rsid w:val="00C44F6A"/>
    <w:rsid w:val="00C727E5"/>
    <w:rsid w:val="00C8207D"/>
    <w:rsid w:val="00C94497"/>
    <w:rsid w:val="00C97609"/>
    <w:rsid w:val="00CB7B5A"/>
    <w:rsid w:val="00CC03AF"/>
    <w:rsid w:val="00CC1E2B"/>
    <w:rsid w:val="00CD1FC4"/>
    <w:rsid w:val="00CD63CB"/>
    <w:rsid w:val="00CE371D"/>
    <w:rsid w:val="00D02A4D"/>
    <w:rsid w:val="00D17EDB"/>
    <w:rsid w:val="00D21061"/>
    <w:rsid w:val="00D316A7"/>
    <w:rsid w:val="00D4108E"/>
    <w:rsid w:val="00D41E04"/>
    <w:rsid w:val="00D6163D"/>
    <w:rsid w:val="00D63009"/>
    <w:rsid w:val="00D831A3"/>
    <w:rsid w:val="00D902AD"/>
    <w:rsid w:val="00DA6FFE"/>
    <w:rsid w:val="00DC3110"/>
    <w:rsid w:val="00DD46F3"/>
    <w:rsid w:val="00DD58A6"/>
    <w:rsid w:val="00DD788E"/>
    <w:rsid w:val="00DE56F2"/>
    <w:rsid w:val="00DE582F"/>
    <w:rsid w:val="00DF116D"/>
    <w:rsid w:val="00E00BD8"/>
    <w:rsid w:val="00E346D8"/>
    <w:rsid w:val="00E431A4"/>
    <w:rsid w:val="00E824F1"/>
    <w:rsid w:val="00EB104F"/>
    <w:rsid w:val="00ED14BD"/>
    <w:rsid w:val="00F01440"/>
    <w:rsid w:val="00F01F4A"/>
    <w:rsid w:val="00F01FED"/>
    <w:rsid w:val="00F12DEC"/>
    <w:rsid w:val="00F1715C"/>
    <w:rsid w:val="00F310F8"/>
    <w:rsid w:val="00F35939"/>
    <w:rsid w:val="00F36973"/>
    <w:rsid w:val="00F45607"/>
    <w:rsid w:val="00F64786"/>
    <w:rsid w:val="00F659EB"/>
    <w:rsid w:val="00F804A7"/>
    <w:rsid w:val="00F862D6"/>
    <w:rsid w:val="00F86BA6"/>
    <w:rsid w:val="00FA2FFB"/>
    <w:rsid w:val="00FC44E6"/>
    <w:rsid w:val="00FC4EC7"/>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rsid w:val="00F36973"/>
    <w:pPr>
      <w:numPr>
        <w:numId w:val="23"/>
      </w:numPr>
      <w:spacing w:after="120"/>
      <w:jc w:val="both"/>
    </w:pPr>
  </w:style>
  <w:style w:type="paragraph" w:customStyle="1" w:styleId="Odrka1-2-">
    <w:name w:val="_Odrážka_1-2_-"/>
    <w:basedOn w:val="Normln"/>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Nadpis2-1">
    <w:name w:val="_Nadpis_2-1"/>
    <w:basedOn w:val="Odstavecseseznamem"/>
    <w:next w:val="Nadpis2-2"/>
    <w:qFormat/>
    <w:rsid w:val="003D1232"/>
    <w:pPr>
      <w:keepNext/>
      <w:numPr>
        <w:numId w:val="27"/>
      </w:numPr>
      <w:tabs>
        <w:tab w:val="clear" w:pos="737"/>
        <w:tab w:val="num" w:pos="360"/>
      </w:tabs>
      <w:spacing w:before="240" w:after="120"/>
      <w:ind w:left="720" w:firstLine="0"/>
      <w:outlineLvl w:val="0"/>
    </w:pPr>
    <w:rPr>
      <w:rFonts w:asciiTheme="majorHAnsi" w:hAnsiTheme="majorHAnsi"/>
      <w:b/>
      <w:caps/>
      <w:sz w:val="22"/>
    </w:rPr>
  </w:style>
  <w:style w:type="paragraph" w:customStyle="1" w:styleId="Nadpis2-2">
    <w:name w:val="_Nadpis_2-2"/>
    <w:basedOn w:val="Nadpis2-1"/>
    <w:next w:val="Text2-1"/>
    <w:qFormat/>
    <w:rsid w:val="003D1232"/>
    <w:pPr>
      <w:numPr>
        <w:ilvl w:val="1"/>
      </w:numPr>
      <w:tabs>
        <w:tab w:val="clear" w:pos="737"/>
        <w:tab w:val="num" w:pos="360"/>
      </w:tabs>
      <w:outlineLvl w:val="1"/>
    </w:pPr>
    <w:rPr>
      <w:caps w:val="0"/>
      <w:sz w:val="20"/>
    </w:rPr>
  </w:style>
  <w:style w:type="paragraph" w:customStyle="1" w:styleId="Text2-1">
    <w:name w:val="_Text_2-1"/>
    <w:basedOn w:val="Odstavecseseznamem"/>
    <w:link w:val="Text2-1Char"/>
    <w:qFormat/>
    <w:rsid w:val="003D1232"/>
    <w:pPr>
      <w:numPr>
        <w:ilvl w:val="2"/>
        <w:numId w:val="27"/>
      </w:numPr>
      <w:tabs>
        <w:tab w:val="num" w:pos="737"/>
      </w:tabs>
      <w:spacing w:after="120"/>
      <w:ind w:left="737"/>
      <w:contextualSpacing w:val="0"/>
      <w:jc w:val="both"/>
    </w:pPr>
  </w:style>
  <w:style w:type="character" w:customStyle="1" w:styleId="Text2-1Char">
    <w:name w:val="_Text_2-1 Char"/>
    <w:basedOn w:val="Standardnpsmoodstavce"/>
    <w:link w:val="Text2-1"/>
    <w:rsid w:val="003D1232"/>
  </w:style>
  <w:style w:type="paragraph" w:customStyle="1" w:styleId="Text2-2">
    <w:name w:val="_Text_2-2"/>
    <w:basedOn w:val="Text2-1"/>
    <w:qFormat/>
    <w:rsid w:val="003D1232"/>
    <w:pPr>
      <w:numPr>
        <w:ilvl w:val="3"/>
      </w:numPr>
      <w:tabs>
        <w:tab w:val="num" w:pos="360"/>
        <w:tab w:val="num" w:pos="879"/>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www.w3.org/XML/1998/namespace"/>
    <ds:schemaRef ds:uri="http://schemas.microsoft.com/sharepoint/v3/fields"/>
    <ds:schemaRef ds:uri="http://purl.org/dc/elements/1.1/"/>
    <ds:schemaRef ds:uri="http://schemas.microsoft.com/office/2006/documentManagement/types"/>
    <ds:schemaRef ds:uri="http://schemas.openxmlformats.org/package/2006/metadata/core-properties"/>
    <ds:schemaRef ds:uri="http://purl.org/dc/dcmitype/"/>
    <ds:schemaRef ds:uri="http://schemas.microsoft.com/sharepoint/v3"/>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4A712D2-BF9D-4BA0-B1E3-7D25804C6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325</TotalTime>
  <Pages>14</Pages>
  <Words>6901</Words>
  <Characters>40722</Characters>
  <Application>Microsoft Office Word</Application>
  <DocSecurity>0</DocSecurity>
  <Lines>339</Lines>
  <Paragraphs>95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15</cp:revision>
  <cp:lastPrinted>2019-02-22T13:28:00Z</cp:lastPrinted>
  <dcterms:created xsi:type="dcterms:W3CDTF">2021-05-27T08:36:00Z</dcterms:created>
  <dcterms:modified xsi:type="dcterms:W3CDTF">2021-06-04T07:08:00Z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